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32C64" w14:textId="209DDFCE" w:rsidR="0093131F" w:rsidRPr="004F06C2" w:rsidRDefault="0093131F" w:rsidP="00E45B68">
      <w:pPr>
        <w:outlineLvl w:val="0"/>
        <w:rPr>
          <w:rFonts w:ascii="Times New Roman" w:hAnsi="Times New Roman" w:cs="Times New Roman"/>
          <w:b/>
          <w:sz w:val="28"/>
        </w:rPr>
      </w:pPr>
      <w:bookmarkStart w:id="0" w:name="_GoBack"/>
      <w:bookmarkEnd w:id="0"/>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45757940" w14:textId="756DA729" w:rsidR="00700118" w:rsidRPr="004F06C2" w:rsidRDefault="007A3110" w:rsidP="00E45B68">
      <w:pPr>
        <w:outlineLvl w:val="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32C864BC" w:rsidR="000331A6" w:rsidRPr="004F06C2" w:rsidRDefault="002051CC" w:rsidP="00E45B68">
      <w:pPr>
        <w:outlineLvl w:val="0"/>
        <w:rPr>
          <w:rFonts w:ascii="Times New Roman" w:hAnsi="Times New Roman" w:cs="Times New Roman"/>
          <w:b/>
          <w:sz w:val="28"/>
        </w:rPr>
      </w:pPr>
      <w:r>
        <w:rPr>
          <w:rFonts w:ascii="Times New Roman" w:hAnsi="Times New Roman" w:cs="Times New Roman"/>
          <w:b/>
          <w:sz w:val="28"/>
        </w:rPr>
        <w:t>The Inverted-</w:t>
      </w:r>
      <w:r w:rsidR="00A51E09">
        <w:rPr>
          <w:rFonts w:ascii="Times New Roman" w:hAnsi="Times New Roman" w:cs="Times New Roman"/>
          <w:b/>
          <w:sz w:val="28"/>
        </w:rPr>
        <w:t>Face Effect</w:t>
      </w:r>
    </w:p>
    <w:p w14:paraId="79DCC076" w14:textId="73E0C513" w:rsidR="005A4CFE" w:rsidRPr="004F06C2" w:rsidRDefault="005A4CFE" w:rsidP="00E45B68">
      <w:pPr>
        <w:outlineLvl w:val="0"/>
        <w:rPr>
          <w:rFonts w:ascii="Times New Roman" w:hAnsi="Times New Roman" w:cs="Times New Roman"/>
          <w:b/>
          <w:sz w:val="28"/>
        </w:rPr>
      </w:pPr>
      <w:r>
        <w:rPr>
          <w:rFonts w:ascii="Times New Roman" w:hAnsi="Times New Roman" w:cs="Times New Roman"/>
          <w:b/>
        </w:rPr>
        <w:t>Overview</w:t>
      </w:r>
    </w:p>
    <w:p w14:paraId="128680A4" w14:textId="116EA7EB" w:rsidR="00643DCA" w:rsidRDefault="00643DCA" w:rsidP="00E45B68">
      <w:pPr>
        <w:rPr>
          <w:rFonts w:ascii="Times New Roman" w:hAnsi="Times New Roman" w:cs="Times New Roman"/>
        </w:rPr>
      </w:pPr>
      <w:r>
        <w:rPr>
          <w:rFonts w:ascii="Times New Roman" w:hAnsi="Times New Roman" w:cs="Times New Roman"/>
        </w:rPr>
        <w:t xml:space="preserve">In </w:t>
      </w:r>
      <w:r w:rsidR="002051CC">
        <w:rPr>
          <w:rFonts w:ascii="Times New Roman" w:hAnsi="Times New Roman" w:cs="Times New Roman"/>
        </w:rPr>
        <w:t>perception,</w:t>
      </w:r>
      <w:r>
        <w:rPr>
          <w:rFonts w:ascii="Times New Roman" w:hAnsi="Times New Roman" w:cs="Times New Roman"/>
        </w:rPr>
        <w:t xml:space="preserve"> it is often the case that the ability to recognize and interpret complex stimuli feels </w:t>
      </w:r>
      <w:proofErr w:type="gramStart"/>
      <w:r>
        <w:rPr>
          <w:rFonts w:ascii="Times New Roman" w:hAnsi="Times New Roman" w:cs="Times New Roman"/>
        </w:rPr>
        <w:t>effortless</w:t>
      </w:r>
      <w:proofErr w:type="gramEnd"/>
      <w:r>
        <w:rPr>
          <w:rFonts w:ascii="Times New Roman" w:hAnsi="Times New Roman" w:cs="Times New Roman"/>
        </w:rPr>
        <w:t xml:space="preserve"> but actually demands complicated and intensive processing. This is because</w:t>
      </w:r>
      <w:r w:rsidR="002051CC">
        <w:rPr>
          <w:rFonts w:ascii="Times New Roman" w:hAnsi="Times New Roman" w:cs="Times New Roman"/>
        </w:rPr>
        <w:t xml:space="preserve"> processing is specialized and </w:t>
      </w:r>
      <w:proofErr w:type="gramStart"/>
      <w:r w:rsidR="002051CC">
        <w:rPr>
          <w:rFonts w:ascii="Times New Roman" w:hAnsi="Times New Roman" w:cs="Times New Roman"/>
        </w:rPr>
        <w:t>automated</w:t>
      </w:r>
      <w:r>
        <w:rPr>
          <w:rFonts w:ascii="Times New Roman" w:hAnsi="Times New Roman" w:cs="Times New Roman"/>
        </w:rPr>
        <w:t xml:space="preserve"> for certain</w:t>
      </w:r>
      <w:proofErr w:type="gramEnd"/>
      <w:r>
        <w:rPr>
          <w:rFonts w:ascii="Times New Roman" w:hAnsi="Times New Roman" w:cs="Times New Roman"/>
        </w:rPr>
        <w:t xml:space="preserve"> types of very important stimuli. Among the best examples of this phenomenon is face processing. People </w:t>
      </w:r>
      <w:r w:rsidR="002051CC">
        <w:rPr>
          <w:rFonts w:ascii="Times New Roman" w:hAnsi="Times New Roman" w:cs="Times New Roman"/>
        </w:rPr>
        <w:t>do not</w:t>
      </w:r>
      <w:r>
        <w:rPr>
          <w:rFonts w:ascii="Times New Roman" w:hAnsi="Times New Roman" w:cs="Times New Roman"/>
        </w:rPr>
        <w:t xml:space="preserve"> try to detect and recognize faces. It just seems to happen. </w:t>
      </w:r>
      <w:r w:rsidR="002051CC">
        <w:rPr>
          <w:rFonts w:ascii="Times New Roman" w:hAnsi="Times New Roman" w:cs="Times New Roman"/>
        </w:rPr>
        <w:t xml:space="preserve">However, </w:t>
      </w:r>
      <w:r>
        <w:rPr>
          <w:rFonts w:ascii="Times New Roman" w:hAnsi="Times New Roman" w:cs="Times New Roman"/>
        </w:rPr>
        <w:t>detecting faces and telling them apart from one another is actually</w:t>
      </w:r>
      <w:r w:rsidR="00CC4607">
        <w:rPr>
          <w:rFonts w:ascii="Times New Roman" w:hAnsi="Times New Roman" w:cs="Times New Roman"/>
        </w:rPr>
        <w:t xml:space="preserve"> a demanding computational task</w:t>
      </w:r>
      <w:r w:rsidR="00B8141C">
        <w:rPr>
          <w:rFonts w:ascii="Times New Roman" w:hAnsi="Times New Roman" w:cs="Times New Roman"/>
        </w:rPr>
        <w:t>.</w:t>
      </w:r>
      <w:r>
        <w:rPr>
          <w:rFonts w:ascii="Times New Roman" w:hAnsi="Times New Roman" w:cs="Times New Roman"/>
        </w:rPr>
        <w:t xml:space="preserve"> </w:t>
      </w:r>
    </w:p>
    <w:p w14:paraId="1B770938" w14:textId="4474D40E" w:rsidR="00643DCA" w:rsidRPr="00D826F2" w:rsidRDefault="00643DCA" w:rsidP="00E45B68">
      <w:pPr>
        <w:rPr>
          <w:rFonts w:ascii="Times New Roman" w:hAnsi="Times New Roman" w:cs="Times New Roman"/>
        </w:rPr>
      </w:pPr>
      <w:r>
        <w:rPr>
          <w:rFonts w:ascii="Times New Roman" w:hAnsi="Times New Roman" w:cs="Times New Roman"/>
        </w:rPr>
        <w:t>Human fac</w:t>
      </w:r>
      <w:r w:rsidR="00B8141C">
        <w:rPr>
          <w:rFonts w:ascii="Times New Roman" w:hAnsi="Times New Roman" w:cs="Times New Roman"/>
        </w:rPr>
        <w:t>ial</w:t>
      </w:r>
      <w:r>
        <w:rPr>
          <w:rFonts w:ascii="Times New Roman" w:hAnsi="Times New Roman" w:cs="Times New Roman"/>
        </w:rPr>
        <w:t xml:space="preserve"> recognition abilities rely on specialized computations and dedicated brain networks. One simple demonstrati</w:t>
      </w:r>
      <w:r w:rsidR="002051CC">
        <w:rPr>
          <w:rFonts w:ascii="Times New Roman" w:hAnsi="Times New Roman" w:cs="Times New Roman"/>
        </w:rPr>
        <w:t>on of this is the inverted-</w:t>
      </w:r>
      <w:r>
        <w:rPr>
          <w:rFonts w:ascii="Times New Roman" w:hAnsi="Times New Roman" w:cs="Times New Roman"/>
        </w:rPr>
        <w:t xml:space="preserve">face effect. Recognizing upside-down faces is far more difficult than recognizing them </w:t>
      </w:r>
      <w:proofErr w:type="gramStart"/>
      <w:r>
        <w:rPr>
          <w:rFonts w:ascii="Times New Roman" w:hAnsi="Times New Roman" w:cs="Times New Roman"/>
        </w:rPr>
        <w:t>right-side</w:t>
      </w:r>
      <w:proofErr w:type="gramEnd"/>
      <w:r>
        <w:rPr>
          <w:rFonts w:ascii="Times New Roman" w:hAnsi="Times New Roman" w:cs="Times New Roman"/>
        </w:rPr>
        <w:t xml:space="preserve"> up</w:t>
      </w:r>
      <w:r w:rsidR="002051CC">
        <w:rPr>
          <w:rFonts w:ascii="Times New Roman" w:hAnsi="Times New Roman" w:cs="Times New Roman"/>
        </w:rPr>
        <w:t>,</w:t>
      </w:r>
      <w:r>
        <w:rPr>
          <w:rFonts w:ascii="Times New Roman" w:hAnsi="Times New Roman" w:cs="Times New Roman"/>
        </w:rPr>
        <w:t xml:space="preserve"> but the same is not true for many other kinds of visual objects. The inverted-face effect </w:t>
      </w:r>
      <w:proofErr w:type="gramStart"/>
      <w:r w:rsidR="00B8141C">
        <w:rPr>
          <w:rFonts w:ascii="Times New Roman" w:hAnsi="Times New Roman" w:cs="Times New Roman"/>
        </w:rPr>
        <w:t>is</w:t>
      </w:r>
      <w:r>
        <w:rPr>
          <w:rFonts w:ascii="Times New Roman" w:hAnsi="Times New Roman" w:cs="Times New Roman"/>
        </w:rPr>
        <w:t xml:space="preserve"> demonstrated</w:t>
      </w:r>
      <w:proofErr w:type="gramEnd"/>
      <w:r>
        <w:rPr>
          <w:rFonts w:ascii="Times New Roman" w:hAnsi="Times New Roman" w:cs="Times New Roman"/>
        </w:rPr>
        <w:t xml:space="preserve"> in a variety of ways. This video </w:t>
      </w:r>
      <w:r w:rsidR="00B8141C">
        <w:rPr>
          <w:rFonts w:ascii="Times New Roman" w:hAnsi="Times New Roman" w:cs="Times New Roman"/>
        </w:rPr>
        <w:t>shows</w:t>
      </w:r>
      <w:r>
        <w:rPr>
          <w:rFonts w:ascii="Times New Roman" w:hAnsi="Times New Roman" w:cs="Times New Roman"/>
        </w:rPr>
        <w:t xml:space="preserve"> an incidental encoding memory paradigm for investigating f</w:t>
      </w:r>
      <w:r w:rsidR="002051CC">
        <w:rPr>
          <w:rFonts w:ascii="Times New Roman" w:hAnsi="Times New Roman" w:cs="Times New Roman"/>
        </w:rPr>
        <w:t>ac</w:t>
      </w:r>
      <w:r w:rsidR="00B8141C">
        <w:rPr>
          <w:rFonts w:ascii="Times New Roman" w:hAnsi="Times New Roman" w:cs="Times New Roman"/>
        </w:rPr>
        <w:t>ial</w:t>
      </w:r>
      <w:r w:rsidR="002051CC">
        <w:rPr>
          <w:rFonts w:ascii="Times New Roman" w:hAnsi="Times New Roman" w:cs="Times New Roman"/>
        </w:rPr>
        <w:t xml:space="preserve"> processing and the inverted-</w:t>
      </w:r>
      <w:r>
        <w:rPr>
          <w:rFonts w:ascii="Times New Roman" w:hAnsi="Times New Roman" w:cs="Times New Roman"/>
        </w:rPr>
        <w:t>face effect.</w:t>
      </w:r>
    </w:p>
    <w:p w14:paraId="0B84EFB7" w14:textId="77777777" w:rsidR="00467282" w:rsidRPr="004F06C2" w:rsidRDefault="000331A6" w:rsidP="00E45B68">
      <w:pPr>
        <w:outlineLvl w:val="0"/>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12377F28" w14:textId="4C2F48F5" w:rsidR="00EF6AB9" w:rsidRDefault="00414318" w:rsidP="00EF6AB9">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Equipment</w:t>
      </w:r>
      <w:r w:rsidR="00E07E7D">
        <w:rPr>
          <w:rFonts w:ascii="Times New Roman" w:hAnsi="Times New Roman"/>
          <w:b/>
          <w:lang w:val="en-GB"/>
        </w:rPr>
        <w:t xml:space="preserve"> and Stimuli</w:t>
      </w:r>
      <w:r w:rsidR="002051CC">
        <w:rPr>
          <w:rFonts w:ascii="Times New Roman" w:hAnsi="Times New Roman"/>
          <w:b/>
          <w:lang w:val="en-GB"/>
        </w:rPr>
        <w:br/>
      </w:r>
    </w:p>
    <w:p w14:paraId="576D43B2" w14:textId="7AE080C1" w:rsidR="00E07E7D" w:rsidRPr="00E07E7D" w:rsidRDefault="00E07E7D" w:rsidP="00E07E7D">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This experiment require</w:t>
      </w:r>
      <w:r w:rsidR="002051CC">
        <w:rPr>
          <w:rFonts w:ascii="Times New Roman" w:hAnsi="Times New Roman"/>
          <w:lang w:val="en-GB"/>
        </w:rPr>
        <w:t xml:space="preserve">s a computer </w:t>
      </w:r>
      <w:r>
        <w:rPr>
          <w:rFonts w:ascii="Times New Roman" w:hAnsi="Times New Roman"/>
          <w:lang w:val="en-GB"/>
        </w:rPr>
        <w:t xml:space="preserve">and experiment scripting software. </w:t>
      </w:r>
      <w:r w:rsidR="002051CC">
        <w:rPr>
          <w:rFonts w:ascii="Times New Roman" w:hAnsi="Times New Roman"/>
          <w:lang w:val="en-GB"/>
        </w:rPr>
        <w:br/>
      </w:r>
    </w:p>
    <w:p w14:paraId="234CE7C7" w14:textId="5F46F761" w:rsidR="00E07E7D" w:rsidRPr="001B2423" w:rsidRDefault="00E07E7D" w:rsidP="00E07E7D">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In addition, the experiment requires a relatively large set of fac</w:t>
      </w:r>
      <w:r w:rsidR="00B8141C">
        <w:rPr>
          <w:rFonts w:ascii="Times New Roman" w:hAnsi="Times New Roman"/>
          <w:lang w:val="en-GB"/>
        </w:rPr>
        <w:t>ial</w:t>
      </w:r>
      <w:r>
        <w:rPr>
          <w:rFonts w:ascii="Times New Roman" w:hAnsi="Times New Roman"/>
          <w:lang w:val="en-GB"/>
        </w:rPr>
        <w:t xml:space="preserve"> images, preferably with similar lighting conditions and without e</w:t>
      </w:r>
      <w:r w:rsidR="002051CC">
        <w:rPr>
          <w:rFonts w:ascii="Times New Roman" w:hAnsi="Times New Roman"/>
          <w:lang w:val="en-GB"/>
        </w:rPr>
        <w:t>motional expressions. Many data</w:t>
      </w:r>
      <w:r>
        <w:rPr>
          <w:rFonts w:ascii="Times New Roman" w:hAnsi="Times New Roman"/>
          <w:lang w:val="en-GB"/>
        </w:rPr>
        <w:t xml:space="preserve">bases of such images are available freely online for research purposes. A good resource is </w:t>
      </w:r>
      <w:r w:rsidR="001B2423">
        <w:rPr>
          <w:rFonts w:ascii="Times New Roman" w:hAnsi="Times New Roman"/>
          <w:lang w:val="en-GB"/>
        </w:rPr>
        <w:t xml:space="preserve">the MIT face database: </w:t>
      </w:r>
      <w:hyperlink r:id="rId7" w:anchor="oulu" w:history="1">
        <w:r w:rsidR="001B2423" w:rsidRPr="002745C5">
          <w:rPr>
            <w:rStyle w:val="Hyperlink"/>
            <w:rFonts w:ascii="Times New Roman" w:hAnsi="Times New Roman"/>
            <w:lang w:val="en-GB"/>
          </w:rPr>
          <w:t>http://web.mit.edu/emeyers/www/face_databases.html#oulu</w:t>
        </w:r>
      </w:hyperlink>
      <w:r w:rsidR="002051CC">
        <w:rPr>
          <w:rStyle w:val="Hyperlink"/>
          <w:rFonts w:ascii="Times New Roman" w:hAnsi="Times New Roman"/>
          <w:lang w:val="en-GB"/>
        </w:rPr>
        <w:br/>
      </w:r>
    </w:p>
    <w:p w14:paraId="34056908" w14:textId="408D3D8C" w:rsidR="001B2423" w:rsidRDefault="001B2423" w:rsidP="001B2423">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Design</w:t>
      </w:r>
      <w:r w:rsidR="00B8141C">
        <w:rPr>
          <w:rFonts w:ascii="Times New Roman" w:hAnsi="Times New Roman"/>
          <w:b/>
          <w:lang w:val="en-GB"/>
        </w:rPr>
        <w:br/>
      </w:r>
    </w:p>
    <w:p w14:paraId="0B1C57B5" w14:textId="7C1E0726" w:rsidR="001B2423" w:rsidRPr="00D527C4" w:rsidRDefault="00D527C4" w:rsidP="001B2423">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Assemble a set of 80 fac</w:t>
      </w:r>
      <w:r w:rsidR="00B8141C">
        <w:rPr>
          <w:rFonts w:ascii="Times New Roman" w:hAnsi="Times New Roman"/>
          <w:lang w:val="en-GB"/>
        </w:rPr>
        <w:t>ial</w:t>
      </w:r>
      <w:r>
        <w:rPr>
          <w:rFonts w:ascii="Times New Roman" w:hAnsi="Times New Roman"/>
          <w:lang w:val="en-GB"/>
        </w:rPr>
        <w:t xml:space="preserve"> images. Divide them in half, into two groups of 40. Use one group in the incidental expos</w:t>
      </w:r>
      <w:r w:rsidR="002051CC">
        <w:rPr>
          <w:rFonts w:ascii="Times New Roman" w:hAnsi="Times New Roman"/>
          <w:lang w:val="en-GB"/>
        </w:rPr>
        <w:t>ure portion of the experiment, a</w:t>
      </w:r>
      <w:r>
        <w:rPr>
          <w:rFonts w:ascii="Times New Roman" w:hAnsi="Times New Roman"/>
          <w:lang w:val="en-GB"/>
        </w:rPr>
        <w:t xml:space="preserve">nd reserve the other group to use as foils in the test portion. </w:t>
      </w:r>
      <w:r w:rsidR="002051CC">
        <w:rPr>
          <w:rFonts w:ascii="Times New Roman" w:hAnsi="Times New Roman"/>
          <w:lang w:val="en-GB"/>
        </w:rPr>
        <w:br/>
      </w:r>
    </w:p>
    <w:p w14:paraId="4400EA8E" w14:textId="30CA0420" w:rsidR="00D527C4" w:rsidRPr="009853F2" w:rsidRDefault="00D527C4" w:rsidP="00D527C4">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Note that your two groups should have the same relative proportions of males and females. </w:t>
      </w:r>
      <w:r w:rsidR="002C7F2D">
        <w:rPr>
          <w:rFonts w:ascii="Times New Roman" w:hAnsi="Times New Roman"/>
          <w:lang w:val="en-GB"/>
        </w:rPr>
        <w:t>In other words, if there are 25 male faces in one group of 40, there should be 25 in the other as well.</w:t>
      </w:r>
      <w:r w:rsidR="002051CC">
        <w:rPr>
          <w:rFonts w:ascii="Times New Roman" w:hAnsi="Times New Roman"/>
          <w:lang w:val="en-GB"/>
        </w:rPr>
        <w:br/>
      </w:r>
    </w:p>
    <w:p w14:paraId="37B5D923" w14:textId="1A00CBF8" w:rsidR="009853F2" w:rsidRPr="009853F2" w:rsidRDefault="009853F2" w:rsidP="009853F2">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The incidental exposure program</w:t>
      </w:r>
      <w:r w:rsidR="002051CC">
        <w:rPr>
          <w:rFonts w:ascii="Times New Roman" w:hAnsi="Times New Roman"/>
          <w:lang w:val="en-GB"/>
        </w:rPr>
        <w:br/>
      </w:r>
    </w:p>
    <w:p w14:paraId="5657D31A" w14:textId="11363FBF" w:rsidR="009853F2" w:rsidRPr="009853F2" w:rsidRDefault="009853F2" w:rsidP="009853F2">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The first part of the experiment involve</w:t>
      </w:r>
      <w:r w:rsidR="002051CC">
        <w:rPr>
          <w:rFonts w:ascii="Times New Roman" w:hAnsi="Times New Roman"/>
          <w:lang w:val="en-GB"/>
        </w:rPr>
        <w:t>s</w:t>
      </w:r>
      <w:r>
        <w:rPr>
          <w:rFonts w:ascii="Times New Roman" w:hAnsi="Times New Roman"/>
          <w:lang w:val="en-GB"/>
        </w:rPr>
        <w:t xml:space="preserve"> incidentally exposing a participant to a set of 40 faces</w:t>
      </w:r>
      <w:r w:rsidR="00CC4607">
        <w:rPr>
          <w:rFonts w:ascii="Times New Roman" w:hAnsi="Times New Roman"/>
          <w:lang w:val="en-GB"/>
        </w:rPr>
        <w:t xml:space="preserve"> through</w:t>
      </w:r>
      <w:r>
        <w:rPr>
          <w:rFonts w:ascii="Times New Roman" w:hAnsi="Times New Roman"/>
          <w:lang w:val="en-GB"/>
        </w:rPr>
        <w:t xml:space="preserve"> a cover task. </w:t>
      </w:r>
    </w:p>
    <w:p w14:paraId="1CCDE4BC" w14:textId="29DEB4C8" w:rsidR="009853F2" w:rsidRPr="009853F2" w:rsidRDefault="009853F2" w:rsidP="009853F2">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lastRenderedPageBreak/>
        <w:t>The e</w:t>
      </w:r>
      <w:r w:rsidR="00CC4607">
        <w:rPr>
          <w:rFonts w:ascii="Times New Roman" w:hAnsi="Times New Roman"/>
          <w:lang w:val="en-GB"/>
        </w:rPr>
        <w:t>xperiment start</w:t>
      </w:r>
      <w:r w:rsidR="00CA059C">
        <w:rPr>
          <w:rFonts w:ascii="Times New Roman" w:hAnsi="Times New Roman"/>
          <w:lang w:val="en-GB"/>
        </w:rPr>
        <w:t>s</w:t>
      </w:r>
      <w:r w:rsidR="00CC4607">
        <w:rPr>
          <w:rFonts w:ascii="Times New Roman" w:hAnsi="Times New Roman"/>
          <w:lang w:val="en-GB"/>
        </w:rPr>
        <w:t xml:space="preserve"> with a ‘R</w:t>
      </w:r>
      <w:r>
        <w:rPr>
          <w:rFonts w:ascii="Times New Roman" w:hAnsi="Times New Roman"/>
          <w:lang w:val="en-GB"/>
        </w:rPr>
        <w:t xml:space="preserve">eady’ screen. </w:t>
      </w:r>
      <w:r w:rsidR="00CC4607">
        <w:rPr>
          <w:rFonts w:ascii="Times New Roman" w:hAnsi="Times New Roman"/>
          <w:lang w:val="en-GB"/>
        </w:rPr>
        <w:t>Pressing</w:t>
      </w:r>
      <w:r>
        <w:rPr>
          <w:rFonts w:ascii="Times New Roman" w:hAnsi="Times New Roman"/>
          <w:lang w:val="en-GB"/>
        </w:rPr>
        <w:t xml:space="preserve"> the spacebar begin</w:t>
      </w:r>
      <w:r w:rsidR="00CA059C">
        <w:rPr>
          <w:rFonts w:ascii="Times New Roman" w:hAnsi="Times New Roman"/>
          <w:lang w:val="en-GB"/>
        </w:rPr>
        <w:t>s</w:t>
      </w:r>
      <w:r>
        <w:rPr>
          <w:rFonts w:ascii="Times New Roman" w:hAnsi="Times New Roman"/>
          <w:lang w:val="en-GB"/>
        </w:rPr>
        <w:t xml:space="preserve"> the exposure. </w:t>
      </w:r>
      <w:r w:rsidR="00CA059C">
        <w:rPr>
          <w:rFonts w:ascii="Times New Roman" w:hAnsi="Times New Roman"/>
          <w:lang w:val="en-GB"/>
        </w:rPr>
        <w:br/>
      </w:r>
    </w:p>
    <w:p w14:paraId="0EEE6261" w14:textId="2C407074" w:rsidR="009853F2" w:rsidRPr="002C7F2D" w:rsidRDefault="009853F2" w:rsidP="009853F2">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Once the spacebar is pressed</w:t>
      </w:r>
      <w:r w:rsidR="00CA059C">
        <w:rPr>
          <w:rFonts w:ascii="Times New Roman" w:hAnsi="Times New Roman"/>
          <w:lang w:val="en-GB"/>
        </w:rPr>
        <w:t>,</w:t>
      </w:r>
      <w:r>
        <w:rPr>
          <w:rFonts w:ascii="Times New Roman" w:hAnsi="Times New Roman"/>
          <w:lang w:val="en-GB"/>
        </w:rPr>
        <w:t xml:space="preserve"> each of the 40 faces </w:t>
      </w:r>
      <w:r w:rsidR="00B8141C">
        <w:rPr>
          <w:rFonts w:ascii="Times New Roman" w:hAnsi="Times New Roman"/>
          <w:lang w:val="en-GB"/>
        </w:rPr>
        <w:t xml:space="preserve">is </w:t>
      </w:r>
      <w:r>
        <w:rPr>
          <w:rFonts w:ascii="Times New Roman" w:hAnsi="Times New Roman"/>
          <w:lang w:val="en-GB"/>
        </w:rPr>
        <w:t xml:space="preserve">shown </w:t>
      </w:r>
      <w:r w:rsidR="00B8141C">
        <w:rPr>
          <w:rFonts w:ascii="Times New Roman" w:hAnsi="Times New Roman"/>
          <w:lang w:val="en-GB"/>
        </w:rPr>
        <w:t xml:space="preserve">one-at-a-time for </w:t>
      </w:r>
      <w:proofErr w:type="gramStart"/>
      <w:r w:rsidR="00B8141C">
        <w:rPr>
          <w:rFonts w:ascii="Times New Roman" w:hAnsi="Times New Roman"/>
          <w:lang w:val="en-GB"/>
        </w:rPr>
        <w:t>1</w:t>
      </w:r>
      <w:proofErr w:type="gramEnd"/>
      <w:ins w:id="1" w:author="Jessica Stanis" w:date="2015-07-29T17:07:00Z">
        <w:r w:rsidR="00F906BA">
          <w:rPr>
            <w:rFonts w:ascii="Times New Roman" w:hAnsi="Times New Roman"/>
            <w:lang w:val="en-GB"/>
          </w:rPr>
          <w:t xml:space="preserve"> </w:t>
        </w:r>
      </w:ins>
      <w:r w:rsidR="00B8141C">
        <w:rPr>
          <w:rFonts w:ascii="Times New Roman" w:hAnsi="Times New Roman"/>
          <w:lang w:val="en-GB"/>
        </w:rPr>
        <w:t>s</w:t>
      </w:r>
      <w:r>
        <w:rPr>
          <w:rFonts w:ascii="Times New Roman" w:hAnsi="Times New Roman"/>
          <w:lang w:val="en-GB"/>
        </w:rPr>
        <w:t>. After each image</w:t>
      </w:r>
      <w:r w:rsidR="00CA059C">
        <w:rPr>
          <w:rFonts w:ascii="Times New Roman" w:hAnsi="Times New Roman"/>
          <w:lang w:val="en-GB"/>
        </w:rPr>
        <w:t>,</w:t>
      </w:r>
      <w:r>
        <w:rPr>
          <w:rFonts w:ascii="Times New Roman" w:hAnsi="Times New Roman"/>
          <w:lang w:val="en-GB"/>
        </w:rPr>
        <w:t xml:space="preserve"> a screen that says “Male/Female?”</w:t>
      </w:r>
      <w:r w:rsidR="002C7F2D">
        <w:rPr>
          <w:rFonts w:ascii="Times New Roman" w:hAnsi="Times New Roman"/>
          <w:lang w:val="en-GB"/>
        </w:rPr>
        <w:t xml:space="preserve"> appear</w:t>
      </w:r>
      <w:r w:rsidR="00CA059C">
        <w:rPr>
          <w:rFonts w:ascii="Times New Roman" w:hAnsi="Times New Roman"/>
          <w:lang w:val="en-GB"/>
        </w:rPr>
        <w:t>s</w:t>
      </w:r>
      <w:r w:rsidR="002C7F2D">
        <w:rPr>
          <w:rFonts w:ascii="Times New Roman" w:hAnsi="Times New Roman"/>
          <w:lang w:val="en-GB"/>
        </w:rPr>
        <w:t xml:space="preserve">. (The cover task for the participant </w:t>
      </w:r>
      <w:r w:rsidR="00CA059C">
        <w:rPr>
          <w:rFonts w:ascii="Times New Roman" w:hAnsi="Times New Roman"/>
          <w:lang w:val="en-GB"/>
        </w:rPr>
        <w:t>is</w:t>
      </w:r>
      <w:r w:rsidR="002C7F2D">
        <w:rPr>
          <w:rFonts w:ascii="Times New Roman" w:hAnsi="Times New Roman"/>
          <w:lang w:val="en-GB"/>
        </w:rPr>
        <w:t xml:space="preserve"> to report whether a face was male or female.)</w:t>
      </w:r>
      <w:r w:rsidR="00CA059C">
        <w:rPr>
          <w:rFonts w:ascii="Times New Roman" w:hAnsi="Times New Roman"/>
          <w:lang w:val="en-GB"/>
        </w:rPr>
        <w:br/>
      </w:r>
    </w:p>
    <w:p w14:paraId="512160F2" w14:textId="5C8FFB3E" w:rsidR="002C7F2D" w:rsidRPr="006A59E1" w:rsidRDefault="002C7F2D" w:rsidP="002C7F2D">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Set the program to advance to the next face after the participant presses either</w:t>
      </w:r>
      <w:r w:rsidR="00662037">
        <w:rPr>
          <w:rFonts w:ascii="Times New Roman" w:hAnsi="Times New Roman"/>
          <w:lang w:val="en-GB"/>
        </w:rPr>
        <w:t xml:space="preserve"> the</w:t>
      </w:r>
      <w:r>
        <w:rPr>
          <w:rFonts w:ascii="Times New Roman" w:hAnsi="Times New Roman"/>
          <w:lang w:val="en-GB"/>
        </w:rPr>
        <w:t xml:space="preserve"> M or F key, (corresponding to Male and Female). </w:t>
      </w:r>
      <w:r>
        <w:rPr>
          <w:rFonts w:ascii="Times New Roman" w:hAnsi="Times New Roman"/>
          <w:b/>
          <w:lang w:val="en-GB"/>
        </w:rPr>
        <w:t>Figure 1</w:t>
      </w:r>
      <w:r w:rsidR="00B8141C">
        <w:rPr>
          <w:rFonts w:ascii="Times New Roman" w:hAnsi="Times New Roman"/>
          <w:b/>
          <w:lang w:val="en-GB"/>
        </w:rPr>
        <w:t xml:space="preserve"> </w:t>
      </w:r>
      <w:r>
        <w:rPr>
          <w:rFonts w:ascii="Times New Roman" w:hAnsi="Times New Roman"/>
          <w:lang w:val="en-GB"/>
        </w:rPr>
        <w:t xml:space="preserve">schematizes the sequence of events in the exposure phase of the experiment. </w:t>
      </w:r>
      <w:r w:rsidR="00CA059C">
        <w:rPr>
          <w:rFonts w:ascii="Times New Roman" w:hAnsi="Times New Roman"/>
          <w:lang w:val="en-GB"/>
        </w:rPr>
        <w:br/>
      </w:r>
    </w:p>
    <w:p w14:paraId="6B3EFEEC" w14:textId="30662DA6" w:rsidR="006A59E1" w:rsidRPr="009128A5" w:rsidRDefault="006A59E1" w:rsidP="002C7F2D">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This phase of the experiment </w:t>
      </w:r>
      <w:r w:rsidR="00CA059C">
        <w:rPr>
          <w:rFonts w:ascii="Times New Roman" w:hAnsi="Times New Roman"/>
          <w:lang w:val="en-GB"/>
        </w:rPr>
        <w:t>is</w:t>
      </w:r>
      <w:r>
        <w:rPr>
          <w:rFonts w:ascii="Times New Roman" w:hAnsi="Times New Roman"/>
          <w:lang w:val="en-GB"/>
        </w:rPr>
        <w:t xml:space="preserve"> </w:t>
      </w:r>
      <w:proofErr w:type="gramStart"/>
      <w:r>
        <w:rPr>
          <w:rFonts w:ascii="Times New Roman" w:hAnsi="Times New Roman"/>
          <w:lang w:val="en-GB"/>
        </w:rPr>
        <w:t>a total of 40</w:t>
      </w:r>
      <w:proofErr w:type="gramEnd"/>
      <w:r>
        <w:rPr>
          <w:rFonts w:ascii="Times New Roman" w:hAnsi="Times New Roman"/>
          <w:lang w:val="en-GB"/>
        </w:rPr>
        <w:t xml:space="preserve"> trials</w:t>
      </w:r>
      <w:del w:id="2" w:author="Jessica Stanis" w:date="2015-07-29T17:08:00Z">
        <w:r w:rsidDel="00F906BA">
          <w:rPr>
            <w:rFonts w:ascii="Times New Roman" w:hAnsi="Times New Roman"/>
            <w:lang w:val="en-GB"/>
          </w:rPr>
          <w:delText xml:space="preserve"> </w:delText>
        </w:r>
      </w:del>
      <w:r>
        <w:rPr>
          <w:rFonts w:ascii="Times New Roman" w:hAnsi="Times New Roman"/>
          <w:lang w:val="en-GB"/>
        </w:rPr>
        <w:t>—one for each face in the set.</w:t>
      </w:r>
      <w:r w:rsidR="00CA059C">
        <w:rPr>
          <w:rFonts w:ascii="Times New Roman" w:hAnsi="Times New Roman"/>
          <w:lang w:val="en-GB"/>
        </w:rPr>
        <w:br/>
      </w:r>
    </w:p>
    <w:p w14:paraId="77898159" w14:textId="5AF209DA" w:rsidR="009128A5" w:rsidRPr="006A59E1" w:rsidRDefault="009720FD" w:rsidP="009720FD">
      <w:pPr>
        <w:pStyle w:val="ListParagraph"/>
        <w:widowControl w:val="0"/>
        <w:numPr>
          <w:ilvl w:val="1"/>
          <w:numId w:val="1"/>
        </w:numPr>
        <w:autoSpaceDE w:val="0"/>
        <w:autoSpaceDN w:val="0"/>
        <w:adjustRightInd w:val="0"/>
        <w:rPr>
          <w:rFonts w:ascii="Times New Roman" w:hAnsi="Times New Roman"/>
          <w:lang w:val="en-GB"/>
        </w:rPr>
      </w:pPr>
      <w:r w:rsidRPr="006A59E1">
        <w:rPr>
          <w:rFonts w:ascii="Times New Roman" w:hAnsi="Times New Roman"/>
          <w:lang w:val="en-GB"/>
        </w:rPr>
        <w:t>The test phase program</w:t>
      </w:r>
      <w:r w:rsidR="00CA059C">
        <w:rPr>
          <w:rFonts w:ascii="Times New Roman" w:hAnsi="Times New Roman"/>
          <w:lang w:val="en-GB"/>
        </w:rPr>
        <w:br/>
      </w:r>
    </w:p>
    <w:p w14:paraId="1C39A560" w14:textId="2664AA2F" w:rsidR="009720FD" w:rsidRPr="006A59E1" w:rsidRDefault="006A59E1" w:rsidP="009720FD">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The test part of the experiment also include</w:t>
      </w:r>
      <w:r w:rsidR="00CA059C">
        <w:rPr>
          <w:rFonts w:ascii="Times New Roman" w:hAnsi="Times New Roman"/>
          <w:lang w:val="en-GB"/>
        </w:rPr>
        <w:t>s</w:t>
      </w:r>
      <w:r>
        <w:rPr>
          <w:rFonts w:ascii="Times New Roman" w:hAnsi="Times New Roman"/>
          <w:lang w:val="en-GB"/>
        </w:rPr>
        <w:t xml:space="preserve"> 40 trials. </w:t>
      </w:r>
      <w:r w:rsidR="00CA059C">
        <w:rPr>
          <w:rFonts w:ascii="Times New Roman" w:hAnsi="Times New Roman"/>
          <w:lang w:val="en-GB"/>
        </w:rPr>
        <w:br/>
      </w:r>
    </w:p>
    <w:p w14:paraId="61EADB97" w14:textId="7EE18125" w:rsidR="006A59E1" w:rsidRPr="006A59E1" w:rsidRDefault="006A59E1" w:rsidP="009720FD">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For each trial, randomly select one of the old faces and one of the previously reserved faces (of the same sex). Place one on the left side of the screen and one on the right.</w:t>
      </w:r>
      <w:r w:rsidR="00CA059C">
        <w:rPr>
          <w:rFonts w:ascii="Times New Roman" w:hAnsi="Times New Roman"/>
          <w:lang w:val="en-GB"/>
        </w:rPr>
        <w:br/>
      </w:r>
    </w:p>
    <w:p w14:paraId="67CB25D9" w14:textId="32EC1D9E" w:rsidR="006A59E1" w:rsidRPr="006A59E1" w:rsidRDefault="006A59E1" w:rsidP="009720FD">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The task is for the participant to indicate with the left </w:t>
      </w:r>
      <w:ins w:id="3" w:author="Jessica Stanis" w:date="2015-07-29T17:10:00Z">
        <w:r w:rsidR="00F906BA">
          <w:rPr>
            <w:rFonts w:ascii="Times New Roman" w:hAnsi="Times New Roman"/>
            <w:lang w:val="en-GB"/>
          </w:rPr>
          <w:t>or</w:t>
        </w:r>
      </w:ins>
      <w:del w:id="4" w:author="Jessica Stanis" w:date="2015-07-29T17:10:00Z">
        <w:r w:rsidDel="00F906BA">
          <w:rPr>
            <w:rFonts w:ascii="Times New Roman" w:hAnsi="Times New Roman"/>
            <w:lang w:val="en-GB"/>
          </w:rPr>
          <w:delText>and</w:delText>
        </w:r>
      </w:del>
      <w:r>
        <w:rPr>
          <w:rFonts w:ascii="Times New Roman" w:hAnsi="Times New Roman"/>
          <w:lang w:val="en-GB"/>
        </w:rPr>
        <w:t xml:space="preserve"> right arrow </w:t>
      </w:r>
      <w:del w:id="5" w:author="Jessica Stanis" w:date="2015-07-29T17:10:00Z">
        <w:r w:rsidDel="00F906BA">
          <w:rPr>
            <w:rFonts w:ascii="Times New Roman" w:hAnsi="Times New Roman"/>
            <w:lang w:val="en-GB"/>
          </w:rPr>
          <w:delText xml:space="preserve">keys which of the faces in a pair </w:delText>
        </w:r>
      </w:del>
      <w:ins w:id="6" w:author="Jessica Stanis" w:date="2015-07-29T17:10:00Z">
        <w:r w:rsidR="00F906BA">
          <w:rPr>
            <w:rFonts w:ascii="Times New Roman" w:hAnsi="Times New Roman"/>
            <w:lang w:val="en-GB"/>
          </w:rPr>
          <w:t xml:space="preserve">key which of the faces in a pair </w:t>
        </w:r>
        <w:proofErr w:type="gramStart"/>
        <w:r w:rsidR="00F906BA">
          <w:rPr>
            <w:rFonts w:ascii="Times New Roman" w:hAnsi="Times New Roman"/>
            <w:lang w:val="en-GB"/>
          </w:rPr>
          <w:t>was</w:t>
        </w:r>
      </w:ins>
      <w:del w:id="7" w:author="Jessica Stanis" w:date="2015-07-29T17:09:00Z">
        <w:r w:rsidR="00CA059C" w:rsidDel="00F906BA">
          <w:rPr>
            <w:rFonts w:ascii="Times New Roman" w:hAnsi="Times New Roman"/>
            <w:lang w:val="en-GB"/>
          </w:rPr>
          <w:delText>is</w:delText>
        </w:r>
      </w:del>
      <w:r>
        <w:rPr>
          <w:rFonts w:ascii="Times New Roman" w:hAnsi="Times New Roman"/>
          <w:lang w:val="en-GB"/>
        </w:rPr>
        <w:t xml:space="preserve"> seen</w:t>
      </w:r>
      <w:proofErr w:type="gramEnd"/>
      <w:r>
        <w:rPr>
          <w:rFonts w:ascii="Times New Roman" w:hAnsi="Times New Roman"/>
          <w:lang w:val="en-GB"/>
        </w:rPr>
        <w:t xml:space="preserve"> before. </w:t>
      </w:r>
      <w:r w:rsidR="00CA059C">
        <w:rPr>
          <w:rFonts w:ascii="Times New Roman" w:hAnsi="Times New Roman"/>
          <w:lang w:val="en-GB"/>
        </w:rPr>
        <w:br/>
      </w:r>
    </w:p>
    <w:p w14:paraId="4D40EA4F" w14:textId="74B8041B" w:rsidR="006A59E1" w:rsidRPr="00274234" w:rsidRDefault="00274234" w:rsidP="009720FD">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The crucial manipulation is that in half of the trials, the two faces </w:t>
      </w:r>
      <w:proofErr w:type="gramStart"/>
      <w:r w:rsidR="00CA059C">
        <w:rPr>
          <w:rFonts w:ascii="Times New Roman" w:hAnsi="Times New Roman"/>
          <w:lang w:val="en-GB"/>
        </w:rPr>
        <w:t>are</w:t>
      </w:r>
      <w:r>
        <w:rPr>
          <w:rFonts w:ascii="Times New Roman" w:hAnsi="Times New Roman"/>
          <w:lang w:val="en-GB"/>
        </w:rPr>
        <w:t xml:space="preserve"> presented</w:t>
      </w:r>
      <w:proofErr w:type="gramEnd"/>
      <w:r>
        <w:rPr>
          <w:rFonts w:ascii="Times New Roman" w:hAnsi="Times New Roman"/>
          <w:lang w:val="en-GB"/>
        </w:rPr>
        <w:t xml:space="preserve"> upside-down. </w:t>
      </w:r>
      <w:r w:rsidR="00CA059C">
        <w:rPr>
          <w:rFonts w:ascii="Times New Roman" w:hAnsi="Times New Roman"/>
          <w:lang w:val="en-GB"/>
        </w:rPr>
        <w:br/>
      </w:r>
    </w:p>
    <w:p w14:paraId="3DFCEBD1" w14:textId="528266D6" w:rsidR="00274234" w:rsidRPr="00B50136" w:rsidRDefault="00274234" w:rsidP="009720FD">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Randomly </w:t>
      </w:r>
      <w:proofErr w:type="gramStart"/>
      <w:r>
        <w:rPr>
          <w:rFonts w:ascii="Times New Roman" w:hAnsi="Times New Roman"/>
          <w:lang w:val="en-GB"/>
        </w:rPr>
        <w:t>intermix</w:t>
      </w:r>
      <w:proofErr w:type="gramEnd"/>
      <w:r>
        <w:rPr>
          <w:rFonts w:ascii="Times New Roman" w:hAnsi="Times New Roman"/>
          <w:lang w:val="en-GB"/>
        </w:rPr>
        <w:t xml:space="preserve"> upside-down and right-side-up trials. </w:t>
      </w:r>
      <w:r w:rsidR="00CA059C">
        <w:rPr>
          <w:rFonts w:ascii="Times New Roman" w:hAnsi="Times New Roman"/>
          <w:lang w:val="en-GB"/>
        </w:rPr>
        <w:br/>
      </w:r>
    </w:p>
    <w:p w14:paraId="3ADC8B58" w14:textId="77777777" w:rsidR="00625574" w:rsidRPr="00625574" w:rsidRDefault="00B50136" w:rsidP="00B50136">
      <w:pPr>
        <w:pStyle w:val="ListParagraph"/>
        <w:widowControl w:val="0"/>
        <w:numPr>
          <w:ilvl w:val="0"/>
          <w:numId w:val="1"/>
        </w:numPr>
        <w:autoSpaceDE w:val="0"/>
        <w:autoSpaceDN w:val="0"/>
        <w:adjustRightInd w:val="0"/>
        <w:rPr>
          <w:ins w:id="8" w:author="Jonathan Flombaum" w:date="2015-08-31T19:06:00Z"/>
          <w:rFonts w:ascii="Times New Roman" w:hAnsi="Times New Roman"/>
          <w:b/>
          <w:lang w:val="en-GB"/>
          <w:rPrChange w:id="9" w:author="Jonathan Flombaum" w:date="2015-08-31T19:06:00Z">
            <w:rPr>
              <w:ins w:id="10" w:author="Jonathan Flombaum" w:date="2015-08-31T19:06:00Z"/>
              <w:rFonts w:ascii="Times New Roman" w:hAnsi="Times New Roman"/>
              <w:lang w:val="en-GB"/>
            </w:rPr>
          </w:rPrChange>
        </w:rPr>
      </w:pPr>
      <w:r>
        <w:rPr>
          <w:rFonts w:ascii="Times New Roman" w:hAnsi="Times New Roman"/>
          <w:lang w:val="en-GB"/>
        </w:rPr>
        <w:t xml:space="preserve">Running the </w:t>
      </w:r>
      <w:r w:rsidR="00CA059C">
        <w:rPr>
          <w:rFonts w:ascii="Times New Roman" w:hAnsi="Times New Roman"/>
          <w:lang w:val="en-GB"/>
        </w:rPr>
        <w:t>E</w:t>
      </w:r>
      <w:r>
        <w:rPr>
          <w:rFonts w:ascii="Times New Roman" w:hAnsi="Times New Roman"/>
          <w:lang w:val="en-GB"/>
        </w:rPr>
        <w:t>xperiment</w:t>
      </w:r>
    </w:p>
    <w:p w14:paraId="30D3A5D1" w14:textId="6F70139A" w:rsidR="00B50136" w:rsidRPr="00B50136" w:rsidRDefault="00625574">
      <w:pPr>
        <w:pStyle w:val="ListParagraph"/>
        <w:widowControl w:val="0"/>
        <w:numPr>
          <w:ilvl w:val="1"/>
          <w:numId w:val="1"/>
        </w:numPr>
        <w:autoSpaceDE w:val="0"/>
        <w:autoSpaceDN w:val="0"/>
        <w:adjustRightInd w:val="0"/>
        <w:rPr>
          <w:rFonts w:ascii="Times New Roman" w:hAnsi="Times New Roman"/>
          <w:b/>
          <w:lang w:val="en-GB"/>
        </w:rPr>
        <w:pPrChange w:id="11" w:author="Jonathan Flombaum" w:date="2015-08-31T19:06:00Z">
          <w:pPr>
            <w:pStyle w:val="ListParagraph"/>
            <w:widowControl w:val="0"/>
            <w:numPr>
              <w:numId w:val="1"/>
            </w:numPr>
            <w:tabs>
              <w:tab w:val="num" w:pos="720"/>
            </w:tabs>
            <w:autoSpaceDE w:val="0"/>
            <w:autoSpaceDN w:val="0"/>
            <w:adjustRightInd w:val="0"/>
            <w:ind w:hanging="720"/>
          </w:pPr>
        </w:pPrChange>
      </w:pPr>
      <w:ins w:id="12" w:author="Jonathan Flombaum" w:date="2015-08-31T19:06:00Z">
        <w:r>
          <w:rPr>
            <w:rFonts w:ascii="Times New Roman" w:hAnsi="Times New Roman"/>
            <w:lang w:val="en-GB"/>
          </w:rPr>
          <w:t xml:space="preserve">Before the experiment begins, it is a good idea to ask the participant if she or he has any known visual impairments or difficulties, and in particular, if they think they have any difficulty recognizing people. </w:t>
        </w:r>
      </w:ins>
      <w:r w:rsidR="00CA059C">
        <w:rPr>
          <w:rFonts w:ascii="Times New Roman" w:hAnsi="Times New Roman"/>
          <w:lang w:val="en-GB"/>
        </w:rPr>
        <w:br/>
      </w:r>
    </w:p>
    <w:p w14:paraId="428CFF2B" w14:textId="4BA22AD6" w:rsidR="00B50136" w:rsidRPr="00B50136" w:rsidRDefault="00B50136" w:rsidP="00B50136">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Seat a participant 60 cm from the monitor of the presentation computer. </w:t>
      </w:r>
      <w:r w:rsidR="00CA059C">
        <w:rPr>
          <w:rFonts w:ascii="Times New Roman" w:hAnsi="Times New Roman"/>
          <w:lang w:val="en-GB"/>
        </w:rPr>
        <w:br/>
      </w:r>
    </w:p>
    <w:p w14:paraId="6A2CB023" w14:textId="382E865E" w:rsidR="00B50136" w:rsidRPr="00B50136" w:rsidRDefault="00B50136" w:rsidP="00B50136">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Explain the encoding phase to the participant as follows, without mentioning the test phase to come:</w:t>
      </w:r>
      <w:r w:rsidR="00CA059C">
        <w:rPr>
          <w:rFonts w:ascii="Times New Roman" w:hAnsi="Times New Roman"/>
          <w:lang w:val="en-GB"/>
        </w:rPr>
        <w:br/>
      </w:r>
    </w:p>
    <w:p w14:paraId="31402B5F" w14:textId="44C561A4" w:rsidR="00B50136" w:rsidRPr="00B50136" w:rsidRDefault="00B50136" w:rsidP="00B50136">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“This is an experimen</w:t>
      </w:r>
      <w:r w:rsidR="00B8141C">
        <w:rPr>
          <w:rFonts w:ascii="Times New Roman" w:hAnsi="Times New Roman"/>
          <w:lang w:val="en-GB"/>
        </w:rPr>
        <w:t>t about face perception. I</w:t>
      </w:r>
      <w:r>
        <w:rPr>
          <w:rFonts w:ascii="Times New Roman" w:hAnsi="Times New Roman"/>
          <w:lang w:val="en-GB"/>
        </w:rPr>
        <w:t xml:space="preserve">n each </w:t>
      </w:r>
      <w:r w:rsidR="00B8141C">
        <w:rPr>
          <w:rFonts w:ascii="Times New Roman" w:hAnsi="Times New Roman"/>
          <w:lang w:val="en-GB"/>
        </w:rPr>
        <w:t>trial,</w:t>
      </w:r>
      <w:r>
        <w:rPr>
          <w:rFonts w:ascii="Times New Roman" w:hAnsi="Times New Roman"/>
          <w:lang w:val="en-GB"/>
        </w:rPr>
        <w:t xml:space="preserve"> you will see a single face for one second, followed by a screen in which you </w:t>
      </w:r>
      <w:proofErr w:type="gramStart"/>
      <w:r>
        <w:rPr>
          <w:rFonts w:ascii="Times New Roman" w:hAnsi="Times New Roman"/>
          <w:lang w:val="en-GB"/>
        </w:rPr>
        <w:t>will be asked</w:t>
      </w:r>
      <w:proofErr w:type="gramEnd"/>
      <w:r>
        <w:rPr>
          <w:rFonts w:ascii="Times New Roman" w:hAnsi="Times New Roman"/>
          <w:lang w:val="en-GB"/>
        </w:rPr>
        <w:t xml:space="preserve"> to identify the sex of the face you just saw. Press the M key </w:t>
      </w:r>
      <w:r>
        <w:rPr>
          <w:rFonts w:ascii="Times New Roman" w:hAnsi="Times New Roman"/>
          <w:lang w:val="en-GB"/>
        </w:rPr>
        <w:lastRenderedPageBreak/>
        <w:t>for male and the F key for female. The task may seem very easy</w:t>
      </w:r>
      <w:r w:rsidR="00CA059C">
        <w:rPr>
          <w:rFonts w:ascii="Times New Roman" w:hAnsi="Times New Roman"/>
          <w:lang w:val="en-GB"/>
        </w:rPr>
        <w:t>,</w:t>
      </w:r>
      <w:r>
        <w:rPr>
          <w:rFonts w:ascii="Times New Roman" w:hAnsi="Times New Roman"/>
          <w:lang w:val="en-GB"/>
        </w:rPr>
        <w:t xml:space="preserve"> as we are conducting a study with several exp</w:t>
      </w:r>
      <w:r w:rsidR="00CA059C">
        <w:rPr>
          <w:rFonts w:ascii="Times New Roman" w:hAnsi="Times New Roman"/>
          <w:lang w:val="en-GB"/>
        </w:rPr>
        <w:t>eriments, some including easy-to-</w:t>
      </w:r>
      <w:r>
        <w:rPr>
          <w:rFonts w:ascii="Times New Roman" w:hAnsi="Times New Roman"/>
          <w:lang w:val="en-GB"/>
        </w:rPr>
        <w:t xml:space="preserve">identify stimuli and some with </w:t>
      </w:r>
      <w:proofErr w:type="gramStart"/>
      <w:r>
        <w:rPr>
          <w:rFonts w:ascii="Times New Roman" w:hAnsi="Times New Roman"/>
          <w:lang w:val="en-GB"/>
        </w:rPr>
        <w:t>digitally-altered</w:t>
      </w:r>
      <w:proofErr w:type="gramEnd"/>
      <w:r w:rsidR="00B8141C">
        <w:rPr>
          <w:rFonts w:ascii="Times New Roman" w:hAnsi="Times New Roman"/>
          <w:lang w:val="en-GB"/>
        </w:rPr>
        <w:t>,</w:t>
      </w:r>
      <w:r>
        <w:rPr>
          <w:rFonts w:ascii="Times New Roman" w:hAnsi="Times New Roman"/>
          <w:lang w:val="en-GB"/>
        </w:rPr>
        <w:t xml:space="preserve"> more challenging stimuli. The results, taken together, will help us understand the facial features used to recognize the sex of a face. Whether it feels easy or hard to you, please do your best. There are only 40 trials, and it will take less than five minutes to complete.”</w:t>
      </w:r>
      <w:r w:rsidR="00CA059C">
        <w:rPr>
          <w:rFonts w:ascii="Times New Roman" w:hAnsi="Times New Roman"/>
          <w:lang w:val="en-GB"/>
        </w:rPr>
        <w:br/>
      </w:r>
    </w:p>
    <w:p w14:paraId="0BE26113" w14:textId="5A924FD6" w:rsidR="00B50136" w:rsidRPr="007560FB" w:rsidRDefault="00B50136" w:rsidP="00B50136">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Start the program and stand nearby as the participant completes this phase of the experiment. </w:t>
      </w:r>
      <w:r w:rsidR="00CA059C">
        <w:rPr>
          <w:rFonts w:ascii="Times New Roman" w:hAnsi="Times New Roman"/>
          <w:lang w:val="en-GB"/>
        </w:rPr>
        <w:br/>
      </w:r>
    </w:p>
    <w:p w14:paraId="54ED6B9B" w14:textId="3A0DBBF4" w:rsidR="007560FB" w:rsidRPr="007560FB" w:rsidRDefault="007560FB" w:rsidP="00B50136">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When the participant is done, say the following:</w:t>
      </w:r>
      <w:r w:rsidR="00CA059C">
        <w:rPr>
          <w:rFonts w:ascii="Times New Roman" w:hAnsi="Times New Roman"/>
          <w:lang w:val="en-GB"/>
        </w:rPr>
        <w:br/>
      </w:r>
    </w:p>
    <w:p w14:paraId="3345F925" w14:textId="1E741421" w:rsidR="007560FB" w:rsidRPr="006F652D" w:rsidRDefault="007560FB" w:rsidP="007560FB">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“Thank you for completing that portion of the study. </w:t>
      </w:r>
      <w:r w:rsidR="00B8141C">
        <w:rPr>
          <w:rFonts w:ascii="Times New Roman" w:hAnsi="Times New Roman"/>
          <w:lang w:val="en-GB"/>
        </w:rPr>
        <w:t>I would</w:t>
      </w:r>
      <w:r>
        <w:rPr>
          <w:rFonts w:ascii="Times New Roman" w:hAnsi="Times New Roman"/>
          <w:lang w:val="en-GB"/>
        </w:rPr>
        <w:t xml:space="preserve"> like yo</w:t>
      </w:r>
      <w:r w:rsidR="00CA059C">
        <w:rPr>
          <w:rFonts w:ascii="Times New Roman" w:hAnsi="Times New Roman"/>
          <w:lang w:val="en-GB"/>
        </w:rPr>
        <w:t xml:space="preserve">u </w:t>
      </w:r>
      <w:r>
        <w:rPr>
          <w:rFonts w:ascii="Times New Roman" w:hAnsi="Times New Roman"/>
          <w:lang w:val="en-GB"/>
        </w:rPr>
        <w:t xml:space="preserve">now to do a second experiment, one that will also last only </w:t>
      </w:r>
      <w:r w:rsidR="006F652D">
        <w:rPr>
          <w:rFonts w:ascii="Times New Roman" w:hAnsi="Times New Roman"/>
          <w:lang w:val="en-GB"/>
        </w:rPr>
        <w:t xml:space="preserve">five minutes. In each trial, you will see two faces, one on the left side of the screen and one the right side. One of the faces in each pair will be one of the faces you just saw, and the other will be a new face, one </w:t>
      </w:r>
      <w:r w:rsidR="00CA059C">
        <w:rPr>
          <w:rFonts w:ascii="Times New Roman" w:hAnsi="Times New Roman"/>
          <w:lang w:val="en-GB"/>
        </w:rPr>
        <w:t>that</w:t>
      </w:r>
      <w:r w:rsidR="006F652D">
        <w:rPr>
          <w:rFonts w:ascii="Times New Roman" w:hAnsi="Times New Roman"/>
          <w:lang w:val="en-GB"/>
        </w:rPr>
        <w:t xml:space="preserve"> did not appear in the judgment task you just did. Your task now is to identify the ‘old’ face, the one that appeared in the judgment task. Use the left arrow key to indicate the face on the left, and the right arrow key for the face on the right. In some of the trials, the two faces </w:t>
      </w:r>
      <w:proofErr w:type="gramStart"/>
      <w:r w:rsidR="00CA059C">
        <w:rPr>
          <w:rFonts w:ascii="Times New Roman" w:hAnsi="Times New Roman"/>
          <w:lang w:val="en-GB"/>
        </w:rPr>
        <w:t>are</w:t>
      </w:r>
      <w:r w:rsidR="006F652D">
        <w:rPr>
          <w:rFonts w:ascii="Times New Roman" w:hAnsi="Times New Roman"/>
          <w:lang w:val="en-GB"/>
        </w:rPr>
        <w:t xml:space="preserve"> shown</w:t>
      </w:r>
      <w:proofErr w:type="gramEnd"/>
      <w:r w:rsidR="006F652D">
        <w:rPr>
          <w:rFonts w:ascii="Times New Roman" w:hAnsi="Times New Roman"/>
          <w:lang w:val="en-GB"/>
        </w:rPr>
        <w:t xml:space="preserve"> upside-down. This is irrelevant</w:t>
      </w:r>
      <w:del w:id="13" w:author="Jessica Stanis" w:date="2015-07-29T17:12:00Z">
        <w:r w:rsidR="006F652D" w:rsidDel="00F906BA">
          <w:rPr>
            <w:rFonts w:ascii="Times New Roman" w:hAnsi="Times New Roman"/>
            <w:lang w:val="en-GB"/>
          </w:rPr>
          <w:delText xml:space="preserve"> </w:delText>
        </w:r>
      </w:del>
      <w:r w:rsidR="006F652D">
        <w:rPr>
          <w:rFonts w:ascii="Times New Roman" w:hAnsi="Times New Roman"/>
          <w:lang w:val="en-GB"/>
        </w:rPr>
        <w:t>—</w:t>
      </w:r>
      <w:del w:id="14" w:author="Jessica Stanis" w:date="2015-07-29T17:12:00Z">
        <w:r w:rsidR="006F652D" w:rsidDel="00F906BA">
          <w:rPr>
            <w:rFonts w:ascii="Times New Roman" w:hAnsi="Times New Roman"/>
            <w:lang w:val="en-GB"/>
          </w:rPr>
          <w:delText xml:space="preserve"> </w:delText>
        </w:r>
      </w:del>
      <w:r w:rsidR="006F652D">
        <w:rPr>
          <w:rFonts w:ascii="Times New Roman" w:hAnsi="Times New Roman"/>
          <w:lang w:val="en-GB"/>
        </w:rPr>
        <w:t>your task is always to do your best to identify the face that you think you saw once already.”</w:t>
      </w:r>
      <w:r w:rsidR="00CA059C">
        <w:rPr>
          <w:rFonts w:ascii="Times New Roman" w:hAnsi="Times New Roman"/>
          <w:lang w:val="en-GB"/>
        </w:rPr>
        <w:br/>
      </w:r>
    </w:p>
    <w:p w14:paraId="4C58AFF4" w14:textId="4E74FFEA" w:rsidR="006F652D" w:rsidRPr="006F652D" w:rsidRDefault="006F652D" w:rsidP="007560FB">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Stand by as the participant completes the memory test.</w:t>
      </w:r>
    </w:p>
    <w:p w14:paraId="016302F4" w14:textId="57FF547C" w:rsidR="006F652D" w:rsidRDefault="006F652D" w:rsidP="006F652D">
      <w:pPr>
        <w:widowControl w:val="0"/>
        <w:autoSpaceDE w:val="0"/>
        <w:autoSpaceDN w:val="0"/>
        <w:adjustRightInd w:val="0"/>
        <w:rPr>
          <w:rFonts w:ascii="Times New Roman" w:hAnsi="Times New Roman"/>
          <w:b/>
          <w:lang w:val="en-GB"/>
        </w:rPr>
      </w:pPr>
      <w:r w:rsidRPr="006F652D">
        <w:rPr>
          <w:rFonts w:ascii="Times New Roman" w:hAnsi="Times New Roman"/>
          <w:b/>
          <w:lang w:val="en-GB"/>
        </w:rPr>
        <w:t>Representative Result</w:t>
      </w:r>
    </w:p>
    <w:p w14:paraId="4880DAB9" w14:textId="7B507C7A" w:rsidR="000466BE" w:rsidRDefault="00CA059C" w:rsidP="006F652D">
      <w:pPr>
        <w:widowControl w:val="0"/>
        <w:autoSpaceDE w:val="0"/>
        <w:autoSpaceDN w:val="0"/>
        <w:adjustRightInd w:val="0"/>
        <w:rPr>
          <w:rFonts w:ascii="Times New Roman" w:hAnsi="Times New Roman"/>
          <w:lang w:val="en-GB"/>
        </w:rPr>
      </w:pPr>
      <w:r>
        <w:rPr>
          <w:rFonts w:ascii="Times New Roman" w:hAnsi="Times New Roman"/>
          <w:lang w:val="en-GB"/>
        </w:rPr>
        <w:t xml:space="preserve">To </w:t>
      </w:r>
      <w:proofErr w:type="spellStart"/>
      <w:r>
        <w:rPr>
          <w:rFonts w:ascii="Times New Roman" w:hAnsi="Times New Roman"/>
          <w:lang w:val="en-GB"/>
        </w:rPr>
        <w:t>analyz</w:t>
      </w:r>
      <w:r w:rsidR="006F652D">
        <w:rPr>
          <w:rFonts w:ascii="Times New Roman" w:hAnsi="Times New Roman"/>
          <w:lang w:val="en-GB"/>
        </w:rPr>
        <w:t>e</w:t>
      </w:r>
      <w:proofErr w:type="spellEnd"/>
      <w:r w:rsidR="006F652D">
        <w:rPr>
          <w:rFonts w:ascii="Times New Roman" w:hAnsi="Times New Roman"/>
          <w:lang w:val="en-GB"/>
        </w:rPr>
        <w:t xml:space="preserve"> the results, simply compute the proportion of faces </w:t>
      </w:r>
      <w:r w:rsidR="00B8141C">
        <w:rPr>
          <w:rFonts w:ascii="Times New Roman" w:hAnsi="Times New Roman"/>
          <w:lang w:val="en-GB"/>
        </w:rPr>
        <w:t xml:space="preserve">correctly </w:t>
      </w:r>
      <w:r w:rsidR="006F652D">
        <w:rPr>
          <w:rFonts w:ascii="Times New Roman" w:hAnsi="Times New Roman"/>
          <w:lang w:val="en-GB"/>
        </w:rPr>
        <w:t xml:space="preserve">identified by the participant in trials with upside-down (inverted) and trials with </w:t>
      </w:r>
      <w:proofErr w:type="gramStart"/>
      <w:r w:rsidR="006F652D">
        <w:rPr>
          <w:rFonts w:ascii="Times New Roman" w:hAnsi="Times New Roman"/>
          <w:lang w:val="en-GB"/>
        </w:rPr>
        <w:t>right-side</w:t>
      </w:r>
      <w:proofErr w:type="gramEnd"/>
      <w:r w:rsidR="00384571">
        <w:rPr>
          <w:rFonts w:ascii="Times New Roman" w:hAnsi="Times New Roman"/>
          <w:lang w:val="en-GB"/>
        </w:rPr>
        <w:t xml:space="preserve"> </w:t>
      </w:r>
      <w:r w:rsidR="00B8141C">
        <w:rPr>
          <w:rFonts w:ascii="Times New Roman" w:hAnsi="Times New Roman"/>
          <w:lang w:val="en-GB"/>
        </w:rPr>
        <w:t xml:space="preserve">up </w:t>
      </w:r>
      <w:r w:rsidR="00384571">
        <w:rPr>
          <w:rFonts w:ascii="Times New Roman" w:hAnsi="Times New Roman"/>
          <w:lang w:val="en-GB"/>
        </w:rPr>
        <w:t>(upright)</w:t>
      </w:r>
      <w:r w:rsidR="006F652D">
        <w:rPr>
          <w:rFonts w:ascii="Times New Roman" w:hAnsi="Times New Roman"/>
          <w:lang w:val="en-GB"/>
        </w:rPr>
        <w:t xml:space="preserve"> faces. Compare performance using a bar graph, as shown in </w:t>
      </w:r>
      <w:r w:rsidR="006F652D" w:rsidRPr="006F652D">
        <w:rPr>
          <w:rFonts w:ascii="Times New Roman" w:hAnsi="Times New Roman"/>
          <w:b/>
          <w:lang w:val="en-GB"/>
        </w:rPr>
        <w:t>Figure 2</w:t>
      </w:r>
      <w:r w:rsidR="006F652D">
        <w:rPr>
          <w:rFonts w:ascii="Times New Roman" w:hAnsi="Times New Roman"/>
          <w:lang w:val="en-GB"/>
        </w:rPr>
        <w:t xml:space="preserve">. </w:t>
      </w:r>
      <w:r w:rsidR="00112E37">
        <w:rPr>
          <w:rFonts w:ascii="Times New Roman" w:hAnsi="Times New Roman"/>
          <w:lang w:val="en-GB"/>
        </w:rPr>
        <w:t xml:space="preserve">For most </w:t>
      </w:r>
      <w:commentRangeStart w:id="15"/>
      <w:r w:rsidR="00112E37">
        <w:rPr>
          <w:rFonts w:ascii="Times New Roman" w:hAnsi="Times New Roman"/>
          <w:lang w:val="en-GB"/>
        </w:rPr>
        <w:t>visually</w:t>
      </w:r>
      <w:ins w:id="16" w:author="Jessica Stanis" w:date="2015-07-29T17:34:00Z">
        <w:r w:rsidR="00430A68">
          <w:rPr>
            <w:rFonts w:ascii="Times New Roman" w:hAnsi="Times New Roman"/>
            <w:lang w:val="en-GB"/>
          </w:rPr>
          <w:t xml:space="preserve"> </w:t>
        </w:r>
      </w:ins>
      <w:del w:id="17" w:author="Jessica Stanis" w:date="2015-07-29T17:34:00Z">
        <w:r w:rsidR="00112E37" w:rsidDel="00430A68">
          <w:rPr>
            <w:rFonts w:ascii="Times New Roman" w:hAnsi="Times New Roman"/>
            <w:lang w:val="en-GB"/>
          </w:rPr>
          <w:delText>-</w:delText>
        </w:r>
      </w:del>
      <w:r w:rsidR="00112E37">
        <w:rPr>
          <w:rFonts w:ascii="Times New Roman" w:hAnsi="Times New Roman"/>
          <w:lang w:val="en-GB"/>
        </w:rPr>
        <w:t xml:space="preserve">normal </w:t>
      </w:r>
      <w:commentRangeEnd w:id="15"/>
      <w:r w:rsidR="00CC68DB">
        <w:rPr>
          <w:rStyle w:val="CommentReference"/>
        </w:rPr>
        <w:commentReference w:id="15"/>
      </w:r>
      <w:r w:rsidR="00112E37">
        <w:rPr>
          <w:rFonts w:ascii="Times New Roman" w:hAnsi="Times New Roman"/>
          <w:lang w:val="en-GB"/>
        </w:rPr>
        <w:t xml:space="preserve">observers, accuracy will be much higher with upright compared to inverted faces. </w:t>
      </w:r>
      <w:r>
        <w:rPr>
          <w:rFonts w:ascii="Times New Roman" w:hAnsi="Times New Roman"/>
          <w:lang w:val="en-GB"/>
        </w:rPr>
        <w:t>However,</w:t>
      </w:r>
      <w:r w:rsidR="00112E37">
        <w:rPr>
          <w:rFonts w:ascii="Times New Roman" w:hAnsi="Times New Roman"/>
          <w:lang w:val="en-GB"/>
        </w:rPr>
        <w:t xml:space="preserve"> this is a difficult task, and </w:t>
      </w:r>
      <w:r w:rsidR="00FD7AC5">
        <w:rPr>
          <w:rFonts w:ascii="Times New Roman" w:hAnsi="Times New Roman"/>
          <w:lang w:val="en-GB"/>
        </w:rPr>
        <w:t xml:space="preserve">you may find performance below </w:t>
      </w:r>
      <w:ins w:id="18" w:author="Jessica Stanis" w:date="2015-07-29T17:01:00Z">
        <w:r w:rsidR="00847B47">
          <w:rPr>
            <w:rFonts w:ascii="Times New Roman" w:hAnsi="Times New Roman"/>
            <w:lang w:val="en-GB"/>
          </w:rPr>
          <w:t>0</w:t>
        </w:r>
      </w:ins>
      <w:r w:rsidR="00FD7AC5">
        <w:rPr>
          <w:rFonts w:ascii="Times New Roman" w:hAnsi="Times New Roman"/>
          <w:lang w:val="en-GB"/>
        </w:rPr>
        <w:t xml:space="preserve">.9 even for upright faces. For inverted faces, performance may even approach chance, </w:t>
      </w:r>
      <w:ins w:id="19" w:author="Jessica Stanis" w:date="2015-07-29T17:01:00Z">
        <w:r w:rsidR="00847B47">
          <w:rPr>
            <w:rFonts w:ascii="Times New Roman" w:hAnsi="Times New Roman"/>
            <w:lang w:val="en-GB"/>
          </w:rPr>
          <w:t>0</w:t>
        </w:r>
      </w:ins>
      <w:r w:rsidR="00FD7AC5">
        <w:rPr>
          <w:rFonts w:ascii="Times New Roman" w:hAnsi="Times New Roman"/>
          <w:lang w:val="en-GB"/>
        </w:rPr>
        <w:t xml:space="preserve">.5—what an observer would score if </w:t>
      </w:r>
      <w:r w:rsidR="00B8141C">
        <w:rPr>
          <w:rFonts w:ascii="Times New Roman" w:hAnsi="Times New Roman"/>
          <w:lang w:val="en-GB"/>
        </w:rPr>
        <w:t>they</w:t>
      </w:r>
      <w:r w:rsidR="00FD7AC5">
        <w:rPr>
          <w:rFonts w:ascii="Times New Roman" w:hAnsi="Times New Roman"/>
          <w:lang w:val="en-GB"/>
        </w:rPr>
        <w:t xml:space="preserve"> just guessed on each trial. Poor performance with inverted faces shows that specialized computations and brain mechanisms used for recognizing faces </w:t>
      </w:r>
      <w:r w:rsidR="000466BE">
        <w:rPr>
          <w:rFonts w:ascii="Times New Roman" w:hAnsi="Times New Roman"/>
          <w:lang w:val="en-GB"/>
        </w:rPr>
        <w:t xml:space="preserve">are tuned to take advantage of the fact that faces </w:t>
      </w:r>
      <w:r>
        <w:rPr>
          <w:rFonts w:ascii="Times New Roman" w:hAnsi="Times New Roman"/>
          <w:lang w:val="en-GB"/>
        </w:rPr>
        <w:t>are</w:t>
      </w:r>
      <w:r w:rsidR="000466BE">
        <w:rPr>
          <w:rFonts w:ascii="Times New Roman" w:hAnsi="Times New Roman"/>
          <w:lang w:val="en-GB"/>
        </w:rPr>
        <w:t xml:space="preserve"> </w:t>
      </w:r>
      <w:proofErr w:type="gramStart"/>
      <w:r>
        <w:rPr>
          <w:rFonts w:ascii="Times New Roman" w:hAnsi="Times New Roman"/>
          <w:lang w:val="en-GB"/>
        </w:rPr>
        <w:t>almost always</w:t>
      </w:r>
      <w:proofErr w:type="gramEnd"/>
      <w:r>
        <w:rPr>
          <w:rFonts w:ascii="Times New Roman" w:hAnsi="Times New Roman"/>
          <w:lang w:val="en-GB"/>
        </w:rPr>
        <w:t xml:space="preserve"> </w:t>
      </w:r>
      <w:r w:rsidR="000466BE">
        <w:rPr>
          <w:rFonts w:ascii="Times New Roman" w:hAnsi="Times New Roman"/>
          <w:lang w:val="en-GB"/>
        </w:rPr>
        <w:t xml:space="preserve">experienced in an upright orientation. </w:t>
      </w:r>
    </w:p>
    <w:p w14:paraId="32D50DDE" w14:textId="3A5446A9" w:rsidR="000466BE" w:rsidRDefault="000466BE" w:rsidP="006F652D">
      <w:pPr>
        <w:widowControl w:val="0"/>
        <w:autoSpaceDE w:val="0"/>
        <w:autoSpaceDN w:val="0"/>
        <w:adjustRightInd w:val="0"/>
        <w:rPr>
          <w:rFonts w:ascii="Times New Roman" w:hAnsi="Times New Roman"/>
          <w:b/>
          <w:lang w:val="en-GB"/>
        </w:rPr>
      </w:pPr>
      <w:commentRangeStart w:id="20"/>
      <w:r>
        <w:rPr>
          <w:rFonts w:ascii="Times New Roman" w:hAnsi="Times New Roman"/>
          <w:b/>
          <w:lang w:val="en-GB"/>
        </w:rPr>
        <w:t>Applications</w:t>
      </w:r>
      <w:commentRangeEnd w:id="20"/>
      <w:r w:rsidR="00847B47">
        <w:rPr>
          <w:rStyle w:val="CommentReference"/>
        </w:rPr>
        <w:commentReference w:id="20"/>
      </w:r>
    </w:p>
    <w:p w14:paraId="1BF8B596" w14:textId="469567D3" w:rsidR="00CA059C" w:rsidRDefault="00114A2A" w:rsidP="00662037">
      <w:pPr>
        <w:widowControl w:val="0"/>
        <w:autoSpaceDE w:val="0"/>
        <w:autoSpaceDN w:val="0"/>
        <w:adjustRightInd w:val="0"/>
        <w:rPr>
          <w:ins w:id="21" w:author="Jonathan Flombaum" w:date="2015-08-31T19:07:00Z"/>
          <w:rFonts w:ascii="Times New Roman" w:hAnsi="Times New Roman"/>
          <w:lang w:val="en-GB"/>
        </w:rPr>
      </w:pPr>
      <w:r>
        <w:rPr>
          <w:rFonts w:ascii="Times New Roman" w:hAnsi="Times New Roman"/>
          <w:lang w:val="en-GB"/>
        </w:rPr>
        <w:t>The discovery that inverted faces are difficult to process has</w:t>
      </w:r>
      <w:del w:id="22" w:author="Jessica Stanis" w:date="2015-07-29T17:26:00Z">
        <w:r w:rsidDel="00CC68DB">
          <w:rPr>
            <w:rFonts w:ascii="Times New Roman" w:hAnsi="Times New Roman"/>
            <w:lang w:val="en-GB"/>
          </w:rPr>
          <w:delText xml:space="preserve"> had</w:delText>
        </w:r>
      </w:del>
      <w:r>
        <w:rPr>
          <w:rFonts w:ascii="Times New Roman" w:hAnsi="Times New Roman"/>
          <w:lang w:val="en-GB"/>
        </w:rPr>
        <w:t xml:space="preserve"> many applications. Neuroimaging studies</w:t>
      </w:r>
      <w:r w:rsidR="00B8141C">
        <w:rPr>
          <w:rFonts w:ascii="Times New Roman" w:hAnsi="Times New Roman"/>
          <w:lang w:val="en-GB"/>
        </w:rPr>
        <w:t>,</w:t>
      </w:r>
      <w:r>
        <w:rPr>
          <w:rFonts w:ascii="Times New Roman" w:hAnsi="Times New Roman"/>
          <w:lang w:val="en-GB"/>
        </w:rPr>
        <w:t xml:space="preserve"> for example</w:t>
      </w:r>
      <w:r w:rsidR="00B8141C">
        <w:rPr>
          <w:rFonts w:ascii="Times New Roman" w:hAnsi="Times New Roman"/>
          <w:lang w:val="en-GB"/>
        </w:rPr>
        <w:t>,</w:t>
      </w:r>
      <w:r>
        <w:rPr>
          <w:rFonts w:ascii="Times New Roman" w:hAnsi="Times New Roman"/>
          <w:lang w:val="en-GB"/>
        </w:rPr>
        <w:t xml:space="preserve"> have taken advantage of the effect to identify brain regions involved in specialized face processing. Brain scans </w:t>
      </w:r>
      <w:proofErr w:type="gramStart"/>
      <w:r>
        <w:rPr>
          <w:rFonts w:ascii="Times New Roman" w:hAnsi="Times New Roman"/>
          <w:lang w:val="en-GB"/>
        </w:rPr>
        <w:t>are taken</w:t>
      </w:r>
      <w:proofErr w:type="gramEnd"/>
      <w:r>
        <w:rPr>
          <w:rFonts w:ascii="Times New Roman" w:hAnsi="Times New Roman"/>
          <w:lang w:val="en-GB"/>
        </w:rPr>
        <w:t xml:space="preserve"> when observers view upright </w:t>
      </w:r>
      <w:r w:rsidR="00CA059C">
        <w:rPr>
          <w:rFonts w:ascii="Times New Roman" w:hAnsi="Times New Roman"/>
          <w:lang w:val="en-GB"/>
        </w:rPr>
        <w:t>as well as</w:t>
      </w:r>
      <w:r>
        <w:rPr>
          <w:rFonts w:ascii="Times New Roman" w:hAnsi="Times New Roman"/>
          <w:lang w:val="en-GB"/>
        </w:rPr>
        <w:t xml:space="preserve"> inverted faces. The responses to the two kinds of stimuli </w:t>
      </w:r>
      <w:proofErr w:type="gramStart"/>
      <w:r>
        <w:rPr>
          <w:rFonts w:ascii="Times New Roman" w:hAnsi="Times New Roman"/>
          <w:lang w:val="en-GB"/>
        </w:rPr>
        <w:t>are then compared</w:t>
      </w:r>
      <w:proofErr w:type="gramEnd"/>
      <w:r>
        <w:rPr>
          <w:rFonts w:ascii="Times New Roman" w:hAnsi="Times New Roman"/>
          <w:lang w:val="en-GB"/>
        </w:rPr>
        <w:t>. Both sets of stimuli have very similar visual properties overall, leading to similar activity throughout</w:t>
      </w:r>
      <w:r w:rsidR="00CA059C">
        <w:rPr>
          <w:rFonts w:ascii="Times New Roman" w:hAnsi="Times New Roman"/>
          <w:lang w:val="en-GB"/>
        </w:rPr>
        <w:t xml:space="preserve"> much of the visual system. I</w:t>
      </w:r>
      <w:r>
        <w:rPr>
          <w:rFonts w:ascii="Times New Roman" w:hAnsi="Times New Roman"/>
          <w:lang w:val="en-GB"/>
        </w:rPr>
        <w:t>n one brain area</w:t>
      </w:r>
      <w:r w:rsidR="00CA059C">
        <w:rPr>
          <w:rFonts w:ascii="Times New Roman" w:hAnsi="Times New Roman"/>
          <w:lang w:val="en-GB"/>
        </w:rPr>
        <w:t xml:space="preserve"> though</w:t>
      </w:r>
      <w:r>
        <w:rPr>
          <w:rFonts w:ascii="Times New Roman" w:hAnsi="Times New Roman"/>
          <w:lang w:val="en-GB"/>
        </w:rPr>
        <w:t>, upright faces produce a much more vigorous response than inverted ones, suggesting that inverted faces fail to engage specialized face-</w:t>
      </w:r>
      <w:r>
        <w:rPr>
          <w:rFonts w:ascii="Times New Roman" w:hAnsi="Times New Roman"/>
          <w:lang w:val="en-GB"/>
        </w:rPr>
        <w:lastRenderedPageBreak/>
        <w:t xml:space="preserve">processing neurons. The area that responds this way </w:t>
      </w:r>
      <w:proofErr w:type="gramStart"/>
      <w:r>
        <w:rPr>
          <w:rFonts w:ascii="Times New Roman" w:hAnsi="Times New Roman"/>
          <w:lang w:val="en-GB"/>
        </w:rPr>
        <w:t>is called</w:t>
      </w:r>
      <w:proofErr w:type="gramEnd"/>
      <w:r>
        <w:rPr>
          <w:rFonts w:ascii="Times New Roman" w:hAnsi="Times New Roman"/>
          <w:lang w:val="en-GB"/>
        </w:rPr>
        <w:t xml:space="preserve"> the fusiform </w:t>
      </w:r>
      <w:r w:rsidR="007C3759">
        <w:rPr>
          <w:rFonts w:ascii="Times New Roman" w:hAnsi="Times New Roman"/>
          <w:lang w:val="en-GB"/>
        </w:rPr>
        <w:t>gyr</w:t>
      </w:r>
      <w:r>
        <w:rPr>
          <w:rFonts w:ascii="Times New Roman" w:hAnsi="Times New Roman"/>
          <w:lang w:val="en-GB"/>
        </w:rPr>
        <w:t>us, or the fusiform face area (</w:t>
      </w:r>
      <w:r w:rsidR="00CA059C">
        <w:rPr>
          <w:rFonts w:ascii="Times New Roman" w:hAnsi="Times New Roman"/>
          <w:lang w:val="en-GB"/>
        </w:rPr>
        <w:t>sometimes</w:t>
      </w:r>
      <w:r>
        <w:rPr>
          <w:rFonts w:ascii="Times New Roman" w:hAnsi="Times New Roman"/>
          <w:lang w:val="en-GB"/>
        </w:rPr>
        <w:t xml:space="preserve"> FFA for shor</w:t>
      </w:r>
      <w:r w:rsidR="007C3759">
        <w:rPr>
          <w:rFonts w:ascii="Times New Roman" w:hAnsi="Times New Roman"/>
          <w:lang w:val="en-GB"/>
        </w:rPr>
        <w:t>t</w:t>
      </w:r>
      <w:r>
        <w:rPr>
          <w:rFonts w:ascii="Times New Roman" w:hAnsi="Times New Roman"/>
          <w:lang w:val="en-GB"/>
        </w:rPr>
        <w:t xml:space="preserve">). </w:t>
      </w:r>
      <w:r w:rsidR="007C3759">
        <w:rPr>
          <w:rFonts w:ascii="Times New Roman" w:hAnsi="Times New Roman"/>
          <w:lang w:val="en-GB"/>
        </w:rPr>
        <w:t xml:space="preserve">This brain region </w:t>
      </w:r>
      <w:proofErr w:type="gramStart"/>
      <w:r w:rsidR="007C3759">
        <w:rPr>
          <w:rFonts w:ascii="Times New Roman" w:hAnsi="Times New Roman"/>
          <w:lang w:val="en-GB"/>
        </w:rPr>
        <w:t>is implicated</w:t>
      </w:r>
      <w:proofErr w:type="gramEnd"/>
      <w:r w:rsidR="007C3759">
        <w:rPr>
          <w:rFonts w:ascii="Times New Roman" w:hAnsi="Times New Roman"/>
          <w:lang w:val="en-GB"/>
        </w:rPr>
        <w:t xml:space="preserve"> in many other studies that investigate specialized aspects of face processing. </w:t>
      </w:r>
    </w:p>
    <w:p w14:paraId="39ACDB01" w14:textId="0411A07B" w:rsidR="00625574" w:rsidRDefault="00625574" w:rsidP="00662037">
      <w:pPr>
        <w:widowControl w:val="0"/>
        <w:autoSpaceDE w:val="0"/>
        <w:autoSpaceDN w:val="0"/>
        <w:adjustRightInd w:val="0"/>
        <w:rPr>
          <w:rFonts w:ascii="Times New Roman" w:hAnsi="Times New Roman"/>
          <w:lang w:val="en-GB"/>
        </w:rPr>
      </w:pPr>
      <w:ins w:id="23" w:author="Jonathan Flombaum" w:date="2015-08-31T19:07:00Z">
        <w:r>
          <w:rPr>
            <w:rFonts w:ascii="Times New Roman" w:hAnsi="Times New Roman"/>
            <w:lang w:val="en-GB"/>
          </w:rPr>
          <w:t>A second application has to do with a disorder known as ‘</w:t>
        </w:r>
        <w:proofErr w:type="spellStart"/>
        <w:r>
          <w:rPr>
            <w:rFonts w:ascii="Times New Roman" w:hAnsi="Times New Roman"/>
            <w:lang w:val="en-GB"/>
          </w:rPr>
          <w:t>propsopagnosia</w:t>
        </w:r>
        <w:proofErr w:type="spellEnd"/>
        <w:r>
          <w:rPr>
            <w:rFonts w:ascii="Times New Roman" w:hAnsi="Times New Roman"/>
            <w:lang w:val="en-GB"/>
          </w:rPr>
          <w:t xml:space="preserve">.’ </w:t>
        </w:r>
      </w:ins>
      <w:ins w:id="24" w:author="Jonathan Flombaum" w:date="2015-08-31T19:08:00Z">
        <w:r>
          <w:rPr>
            <w:rFonts w:ascii="Times New Roman" w:hAnsi="Times New Roman"/>
            <w:lang w:val="en-GB"/>
          </w:rPr>
          <w:t xml:space="preserve">This refers to extreme difficulty recognizing, at times even detecting faces. Prosopagnosia can arise following brain damage to the fusiform gyrus. </w:t>
        </w:r>
        <w:proofErr w:type="gramStart"/>
        <w:r>
          <w:rPr>
            <w:rFonts w:ascii="Times New Roman" w:hAnsi="Times New Roman"/>
            <w:lang w:val="en-GB"/>
          </w:rPr>
          <w:t>But</w:t>
        </w:r>
        <w:proofErr w:type="gramEnd"/>
        <w:r>
          <w:rPr>
            <w:rFonts w:ascii="Times New Roman" w:hAnsi="Times New Roman"/>
            <w:lang w:val="en-GB"/>
          </w:rPr>
          <w:t xml:space="preserve"> it is now known to also appear in people with no known cause of brain damage. </w:t>
        </w:r>
        <w:proofErr w:type="gramStart"/>
        <w:r>
          <w:rPr>
            <w:rFonts w:ascii="Times New Roman" w:hAnsi="Times New Roman"/>
            <w:lang w:val="en-GB"/>
          </w:rPr>
          <w:t>One way</w:t>
        </w:r>
        <w:proofErr w:type="gramEnd"/>
        <w:r>
          <w:rPr>
            <w:rFonts w:ascii="Times New Roman" w:hAnsi="Times New Roman"/>
            <w:lang w:val="en-GB"/>
          </w:rPr>
          <w:t xml:space="preserve"> that prosopagnosia is assessed involves the inverted face effect. In particular, individuals with prosopagnosia </w:t>
        </w:r>
        <w:proofErr w:type="gramStart"/>
        <w:r>
          <w:rPr>
            <w:rFonts w:ascii="Times New Roman" w:hAnsi="Times New Roman"/>
            <w:lang w:val="en-GB"/>
          </w:rPr>
          <w:t>don</w:t>
        </w:r>
      </w:ins>
      <w:ins w:id="25" w:author="Jonathan Flombaum" w:date="2015-08-31T19:09:00Z">
        <w:r>
          <w:rPr>
            <w:rFonts w:ascii="Times New Roman" w:hAnsi="Times New Roman"/>
            <w:lang w:val="en-GB"/>
          </w:rPr>
          <w:t>’t</w:t>
        </w:r>
        <w:proofErr w:type="gramEnd"/>
        <w:r>
          <w:rPr>
            <w:rFonts w:ascii="Times New Roman" w:hAnsi="Times New Roman"/>
            <w:lang w:val="en-GB"/>
          </w:rPr>
          <w:t xml:space="preserve"> show a typical inversion effect. Although they have no more </w:t>
        </w:r>
        <w:proofErr w:type="gramStart"/>
        <w:r>
          <w:rPr>
            <w:rFonts w:ascii="Times New Roman" w:hAnsi="Times New Roman"/>
            <w:lang w:val="en-GB"/>
          </w:rPr>
          <w:t>trouble</w:t>
        </w:r>
        <w:proofErr w:type="gramEnd"/>
        <w:r>
          <w:rPr>
            <w:rFonts w:ascii="Times New Roman" w:hAnsi="Times New Roman"/>
            <w:lang w:val="en-GB"/>
          </w:rPr>
          <w:t xml:space="preserve"> recognizing upside down faces than they do right side up ones, though they have considerable trouble with right side up ones in general. This lack of an inverted face effect suggests that prosopagnosia is caused by the absence of specialized face processing systems, the kind that seem to know that faces are usually seen right side up.</w:t>
        </w:r>
      </w:ins>
    </w:p>
    <w:p w14:paraId="331830C9" w14:textId="5D9209CB" w:rsidR="00662037" w:rsidRDefault="00CA059C" w:rsidP="00662037">
      <w:pPr>
        <w:widowControl w:val="0"/>
        <w:autoSpaceDE w:val="0"/>
        <w:autoSpaceDN w:val="0"/>
        <w:adjustRightInd w:val="0"/>
        <w:rPr>
          <w:rFonts w:ascii="Times New Roman" w:hAnsi="Times New Roman"/>
          <w:lang w:val="en-GB"/>
        </w:rPr>
      </w:pPr>
      <w:r>
        <w:rPr>
          <w:rFonts w:ascii="Times New Roman" w:hAnsi="Times New Roman"/>
          <w:b/>
          <w:lang w:val="en-GB"/>
        </w:rPr>
        <w:t>Legend</w:t>
      </w:r>
      <w:proofErr w:type="gramStart"/>
      <w:r>
        <w:rPr>
          <w:rFonts w:ascii="Times New Roman" w:hAnsi="Times New Roman"/>
          <w:b/>
          <w:lang w:val="en-GB"/>
        </w:rPr>
        <w:t>:</w:t>
      </w:r>
      <w:proofErr w:type="gramEnd"/>
      <w:r>
        <w:rPr>
          <w:rFonts w:ascii="Times New Roman" w:hAnsi="Times New Roman"/>
          <w:b/>
          <w:lang w:val="en-GB"/>
        </w:rPr>
        <w:br/>
      </w:r>
      <w:r>
        <w:rPr>
          <w:rFonts w:ascii="Times New Roman" w:hAnsi="Times New Roman"/>
          <w:b/>
          <w:lang w:val="en-GB"/>
        </w:rPr>
        <w:br/>
      </w:r>
      <w:r w:rsidR="00662037">
        <w:rPr>
          <w:rFonts w:ascii="Times New Roman" w:hAnsi="Times New Roman"/>
          <w:b/>
          <w:lang w:val="en-GB"/>
        </w:rPr>
        <w:t>Figure 1</w:t>
      </w:r>
      <w:r w:rsidR="00662037">
        <w:rPr>
          <w:rFonts w:ascii="Times New Roman" w:hAnsi="Times New Roman"/>
          <w:lang w:val="en-GB"/>
        </w:rPr>
        <w:t xml:space="preserve">. </w:t>
      </w:r>
      <w:r w:rsidR="00662037" w:rsidRPr="00E74C22">
        <w:rPr>
          <w:rFonts w:ascii="Times New Roman" w:hAnsi="Times New Roman"/>
          <w:b/>
          <w:lang w:val="en-GB"/>
        </w:rPr>
        <w:t>Methods for an incidental encoding memory paradigm designed to demonstrate the inverted face effect.</w:t>
      </w:r>
      <w:r w:rsidR="00662037">
        <w:rPr>
          <w:rFonts w:ascii="Times New Roman" w:hAnsi="Times New Roman"/>
          <w:lang w:val="en-GB"/>
        </w:rPr>
        <w:t xml:space="preserve"> The experiment has two parts. In the first part, called ‘</w:t>
      </w:r>
      <w:proofErr w:type="gramStart"/>
      <w:r w:rsidR="00662037">
        <w:rPr>
          <w:rFonts w:ascii="Times New Roman" w:hAnsi="Times New Roman"/>
          <w:lang w:val="en-GB"/>
        </w:rPr>
        <w:t xml:space="preserve">the </w:t>
      </w:r>
      <w:ins w:id="26" w:author="Jessica Stanis" w:date="2015-07-29T17:26:00Z">
        <w:r w:rsidR="00CC68DB">
          <w:rPr>
            <w:rFonts w:ascii="Times New Roman" w:hAnsi="Times New Roman"/>
            <w:lang w:val="en-GB"/>
          </w:rPr>
          <w:t>i</w:t>
        </w:r>
      </w:ins>
      <w:proofErr w:type="gramEnd"/>
      <w:del w:id="27" w:author="Jessica Stanis" w:date="2015-07-29T17:26:00Z">
        <w:r w:rsidR="00662037" w:rsidDel="00CC68DB">
          <w:rPr>
            <w:rFonts w:ascii="Times New Roman" w:hAnsi="Times New Roman"/>
            <w:lang w:val="en-GB"/>
          </w:rPr>
          <w:delText>I</w:delText>
        </w:r>
      </w:del>
      <w:r w:rsidR="00662037">
        <w:rPr>
          <w:rFonts w:ascii="Times New Roman" w:hAnsi="Times New Roman"/>
          <w:lang w:val="en-GB"/>
        </w:rPr>
        <w:t xml:space="preserve">ncidental </w:t>
      </w:r>
      <w:ins w:id="28" w:author="Jessica Stanis" w:date="2015-07-29T17:26:00Z">
        <w:r w:rsidR="00CC68DB">
          <w:rPr>
            <w:rFonts w:ascii="Times New Roman" w:hAnsi="Times New Roman"/>
            <w:lang w:val="en-GB"/>
          </w:rPr>
          <w:t>e</w:t>
        </w:r>
      </w:ins>
      <w:del w:id="29" w:author="Jessica Stanis" w:date="2015-07-29T17:26:00Z">
        <w:r w:rsidR="00662037" w:rsidDel="00CC68DB">
          <w:rPr>
            <w:rFonts w:ascii="Times New Roman" w:hAnsi="Times New Roman"/>
            <w:lang w:val="en-GB"/>
          </w:rPr>
          <w:delText>E</w:delText>
        </w:r>
      </w:del>
      <w:r w:rsidR="00662037">
        <w:rPr>
          <w:rFonts w:ascii="Times New Roman" w:hAnsi="Times New Roman"/>
          <w:lang w:val="en-GB"/>
        </w:rPr>
        <w:t xml:space="preserve">ncoding’ phase, participants observe a set of 40 faces, one by one, and asked to simply report whether each face is male or female. In the second phase, the participant </w:t>
      </w:r>
      <w:proofErr w:type="gramStart"/>
      <w:r w:rsidR="00662037">
        <w:rPr>
          <w:rFonts w:ascii="Times New Roman" w:hAnsi="Times New Roman"/>
          <w:lang w:val="en-GB"/>
        </w:rPr>
        <w:t>is given</w:t>
      </w:r>
      <w:proofErr w:type="gramEnd"/>
      <w:r w:rsidR="00662037">
        <w:rPr>
          <w:rFonts w:ascii="Times New Roman" w:hAnsi="Times New Roman"/>
          <w:lang w:val="en-GB"/>
        </w:rPr>
        <w:t xml:space="preserve"> a surprise memory test. In each </w:t>
      </w:r>
      <w:r w:rsidR="00B8141C">
        <w:rPr>
          <w:rFonts w:ascii="Times New Roman" w:hAnsi="Times New Roman"/>
          <w:lang w:val="en-GB"/>
        </w:rPr>
        <w:t xml:space="preserve">trial, two faces </w:t>
      </w:r>
      <w:proofErr w:type="gramStart"/>
      <w:r w:rsidR="00B8141C">
        <w:rPr>
          <w:rFonts w:ascii="Times New Roman" w:hAnsi="Times New Roman"/>
          <w:lang w:val="en-GB"/>
        </w:rPr>
        <w:t>are shown</w:t>
      </w:r>
      <w:proofErr w:type="gramEnd"/>
      <w:r w:rsidR="00B8141C">
        <w:rPr>
          <w:rFonts w:ascii="Times New Roman" w:hAnsi="Times New Roman"/>
          <w:lang w:val="en-GB"/>
        </w:rPr>
        <w:t xml:space="preserve"> side-by-</w:t>
      </w:r>
      <w:r w:rsidR="00662037">
        <w:rPr>
          <w:rFonts w:ascii="Times New Roman" w:hAnsi="Times New Roman"/>
          <w:lang w:val="en-GB"/>
        </w:rPr>
        <w:t>side. One of each pair is one of the faces shown in the encoding phase, and the other, called the ‘foil’</w:t>
      </w:r>
      <w:r w:rsidR="00E74C22">
        <w:rPr>
          <w:rFonts w:ascii="Times New Roman" w:hAnsi="Times New Roman"/>
          <w:lang w:val="en-GB"/>
        </w:rPr>
        <w:t>,</w:t>
      </w:r>
      <w:r w:rsidR="00662037">
        <w:rPr>
          <w:rFonts w:ascii="Times New Roman" w:hAnsi="Times New Roman"/>
          <w:lang w:val="en-GB"/>
        </w:rPr>
        <w:t xml:space="preserve"> is a new face, never seen before by the observer. The task is</w:t>
      </w:r>
      <w:r w:rsidR="00E74C22">
        <w:rPr>
          <w:rFonts w:ascii="Times New Roman" w:hAnsi="Times New Roman"/>
          <w:lang w:val="en-GB"/>
        </w:rPr>
        <w:t xml:space="preserve"> to</w:t>
      </w:r>
      <w:r w:rsidR="00662037">
        <w:rPr>
          <w:rFonts w:ascii="Times New Roman" w:hAnsi="Times New Roman"/>
          <w:lang w:val="en-GB"/>
        </w:rPr>
        <w:t xml:space="preserve"> use the right and left arrow keys to indicate which face in each pair is the one seen previously. Crucially, half the face pairs appear upside-down. The measure of interest is report accuracy for </w:t>
      </w:r>
      <w:proofErr w:type="gramStart"/>
      <w:r w:rsidR="00662037">
        <w:rPr>
          <w:rFonts w:ascii="Times New Roman" w:hAnsi="Times New Roman"/>
          <w:lang w:val="en-GB"/>
        </w:rPr>
        <w:t>right-side</w:t>
      </w:r>
      <w:proofErr w:type="gramEnd"/>
      <w:r w:rsidR="00662037">
        <w:rPr>
          <w:rFonts w:ascii="Times New Roman" w:hAnsi="Times New Roman"/>
          <w:lang w:val="en-GB"/>
        </w:rPr>
        <w:t xml:space="preserve"> up compared with upside-down faces. </w:t>
      </w:r>
    </w:p>
    <w:p w14:paraId="3526C379" w14:textId="2D3931CA" w:rsidR="00C95FD2" w:rsidRPr="00C95FD2" w:rsidRDefault="00C95FD2" w:rsidP="00C95FD2">
      <w:pPr>
        <w:widowControl w:val="0"/>
        <w:autoSpaceDE w:val="0"/>
        <w:autoSpaceDN w:val="0"/>
        <w:adjustRightInd w:val="0"/>
        <w:rPr>
          <w:rFonts w:ascii="Times New Roman" w:hAnsi="Times New Roman"/>
          <w:lang w:val="en-GB"/>
        </w:rPr>
      </w:pPr>
      <w:proofErr w:type="gramStart"/>
      <w:r>
        <w:rPr>
          <w:rFonts w:ascii="Times New Roman" w:hAnsi="Times New Roman"/>
          <w:b/>
          <w:lang w:val="en-GB"/>
        </w:rPr>
        <w:t>Figure 2</w:t>
      </w:r>
      <w:r>
        <w:rPr>
          <w:rFonts w:ascii="Times New Roman" w:hAnsi="Times New Roman"/>
          <w:lang w:val="en-GB"/>
        </w:rPr>
        <w:t>.</w:t>
      </w:r>
      <w:proofErr w:type="gramEnd"/>
      <w:r>
        <w:rPr>
          <w:rFonts w:ascii="Times New Roman" w:hAnsi="Times New Roman"/>
          <w:lang w:val="en-GB"/>
        </w:rPr>
        <w:t xml:space="preserve"> </w:t>
      </w:r>
      <w:proofErr w:type="gramStart"/>
      <w:r w:rsidR="00245DC7" w:rsidRPr="00E74C22">
        <w:rPr>
          <w:rFonts w:ascii="Times New Roman" w:hAnsi="Times New Roman"/>
          <w:b/>
          <w:lang w:val="en-GB"/>
        </w:rPr>
        <w:t>Memory accuracy for inverted compared to upright faces.</w:t>
      </w:r>
      <w:proofErr w:type="gramEnd"/>
      <w:r w:rsidR="00245DC7">
        <w:rPr>
          <w:rFonts w:ascii="Times New Roman" w:hAnsi="Times New Roman"/>
          <w:lang w:val="en-GB"/>
        </w:rPr>
        <w:t xml:space="preserve"> Most visual-normal observers show considerably better p</w:t>
      </w:r>
      <w:r w:rsidR="00B8141C">
        <w:rPr>
          <w:rFonts w:ascii="Times New Roman" w:hAnsi="Times New Roman"/>
          <w:lang w:val="en-GB"/>
        </w:rPr>
        <w:t>erformance recalling previously seen</w:t>
      </w:r>
      <w:r w:rsidR="00245DC7">
        <w:rPr>
          <w:rFonts w:ascii="Times New Roman" w:hAnsi="Times New Roman"/>
          <w:lang w:val="en-GB"/>
        </w:rPr>
        <w:t xml:space="preserve"> faces when shown upright, as opposed to inverted. Indeed, with inverted faces, performance can be close to chance (</w:t>
      </w:r>
      <w:ins w:id="30" w:author="Jessica Stanis" w:date="2015-07-29T17:05:00Z">
        <w:r w:rsidR="00F906BA">
          <w:rPr>
            <w:rFonts w:ascii="Times New Roman" w:hAnsi="Times New Roman"/>
            <w:lang w:val="en-GB"/>
          </w:rPr>
          <w:t>0</w:t>
        </w:r>
      </w:ins>
      <w:r w:rsidR="00245DC7">
        <w:rPr>
          <w:rFonts w:ascii="Times New Roman" w:hAnsi="Times New Roman"/>
          <w:lang w:val="en-GB"/>
        </w:rPr>
        <w:t>.5) in a task like this. Poor performance with</w:t>
      </w:r>
      <w:r w:rsidR="00E74C22">
        <w:rPr>
          <w:rFonts w:ascii="Times New Roman" w:hAnsi="Times New Roman"/>
          <w:lang w:val="en-GB"/>
        </w:rPr>
        <w:t xml:space="preserve"> inverted faces is the inverted-</w:t>
      </w:r>
      <w:r w:rsidR="00245DC7">
        <w:rPr>
          <w:rFonts w:ascii="Times New Roman" w:hAnsi="Times New Roman"/>
          <w:lang w:val="en-GB"/>
        </w:rPr>
        <w:t xml:space="preserve">face effect. </w:t>
      </w:r>
    </w:p>
    <w:sectPr w:rsidR="00C95FD2" w:rsidRPr="00C95FD2"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Jessica Stanis" w:date="2015-07-29T17:31:00Z" w:initials="JS">
    <w:p w14:paraId="468EA02A" w14:textId="53470289" w:rsidR="0090245A" w:rsidRDefault="0090245A">
      <w:pPr>
        <w:pStyle w:val="CommentText"/>
      </w:pPr>
      <w:r>
        <w:rPr>
          <w:rStyle w:val="CommentReference"/>
        </w:rPr>
        <w:annotationRef/>
      </w:r>
      <w:r>
        <w:t xml:space="preserve"> Should participants be asked about known visual impairments?</w:t>
      </w:r>
    </w:p>
  </w:comment>
  <w:comment w:id="20" w:author="Jessica Stanis" w:date="2015-07-29T17:05:00Z" w:initials="JS">
    <w:p w14:paraId="558C19FB" w14:textId="68741FEC" w:rsidR="0090245A" w:rsidRDefault="0090245A">
      <w:pPr>
        <w:pStyle w:val="CommentText"/>
      </w:pPr>
      <w:r>
        <w:rPr>
          <w:rStyle w:val="CommentReference"/>
        </w:rPr>
        <w:annotationRef/>
      </w:r>
      <w:r>
        <w:t xml:space="preserve">Can you add an additional application? How about </w:t>
      </w:r>
      <w:proofErr w:type="spellStart"/>
      <w:r>
        <w:rPr>
          <w:rFonts w:eastAsia="Times New Roman" w:cs="Times New Roman"/>
        </w:rPr>
        <w:t>prosopagnosic</w:t>
      </w:r>
      <w:proofErr w:type="spellEnd"/>
      <w:r>
        <w:rPr>
          <w:rFonts w:eastAsia="Times New Roman" w:cs="Times New Roman"/>
        </w:rPr>
        <w:t xml:space="preserve"> subjects?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8EA02A" w15:done="0"/>
  <w15:commentEx w15:paraId="558C19F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Flombaum">
    <w15:presenceInfo w15:providerId="None" w15:userId="Jonathan Flomb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8" w:nlCheck="1" w:checkStyle="0"/>
  <w:activeWritingStyle w:appName="MSWord" w:lang="en-GB" w:vendorID="64" w:dllVersion="131078" w:nlCheck="1" w:checkStyle="0"/>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13C9"/>
    <w:rsid w:val="00003B24"/>
    <w:rsid w:val="00004292"/>
    <w:rsid w:val="000075C5"/>
    <w:rsid w:val="00013AB0"/>
    <w:rsid w:val="00022BF4"/>
    <w:rsid w:val="00026A53"/>
    <w:rsid w:val="00031FC7"/>
    <w:rsid w:val="000331A6"/>
    <w:rsid w:val="00035053"/>
    <w:rsid w:val="000363F1"/>
    <w:rsid w:val="000401FF"/>
    <w:rsid w:val="000419E9"/>
    <w:rsid w:val="000466BE"/>
    <w:rsid w:val="00047254"/>
    <w:rsid w:val="00050FD9"/>
    <w:rsid w:val="000510F9"/>
    <w:rsid w:val="00052503"/>
    <w:rsid w:val="00052865"/>
    <w:rsid w:val="00054AF4"/>
    <w:rsid w:val="0005784B"/>
    <w:rsid w:val="00066903"/>
    <w:rsid w:val="0008482E"/>
    <w:rsid w:val="0008551E"/>
    <w:rsid w:val="000930C5"/>
    <w:rsid w:val="00095673"/>
    <w:rsid w:val="000A1F51"/>
    <w:rsid w:val="000A542D"/>
    <w:rsid w:val="000B3EE7"/>
    <w:rsid w:val="000B7042"/>
    <w:rsid w:val="000C0843"/>
    <w:rsid w:val="000C13ED"/>
    <w:rsid w:val="000C3D77"/>
    <w:rsid w:val="000D036C"/>
    <w:rsid w:val="000D2C46"/>
    <w:rsid w:val="000E0ADD"/>
    <w:rsid w:val="000E20EF"/>
    <w:rsid w:val="000E400D"/>
    <w:rsid w:val="000E7197"/>
    <w:rsid w:val="00100684"/>
    <w:rsid w:val="00102FEA"/>
    <w:rsid w:val="00112E37"/>
    <w:rsid w:val="00113E3B"/>
    <w:rsid w:val="00114A2A"/>
    <w:rsid w:val="0011610C"/>
    <w:rsid w:val="00121D5B"/>
    <w:rsid w:val="001255E0"/>
    <w:rsid w:val="00126190"/>
    <w:rsid w:val="00150467"/>
    <w:rsid w:val="00150DD6"/>
    <w:rsid w:val="00150EB5"/>
    <w:rsid w:val="00151E01"/>
    <w:rsid w:val="001609D8"/>
    <w:rsid w:val="001639AD"/>
    <w:rsid w:val="001729D9"/>
    <w:rsid w:val="001735C4"/>
    <w:rsid w:val="0018125A"/>
    <w:rsid w:val="00181BE1"/>
    <w:rsid w:val="00182B6C"/>
    <w:rsid w:val="00182F85"/>
    <w:rsid w:val="0018618E"/>
    <w:rsid w:val="00196213"/>
    <w:rsid w:val="00196E3C"/>
    <w:rsid w:val="001A034D"/>
    <w:rsid w:val="001A3C90"/>
    <w:rsid w:val="001B2423"/>
    <w:rsid w:val="001C136E"/>
    <w:rsid w:val="001C73A1"/>
    <w:rsid w:val="001C7E88"/>
    <w:rsid w:val="001D232E"/>
    <w:rsid w:val="001D7B28"/>
    <w:rsid w:val="001D7E80"/>
    <w:rsid w:val="001E40CC"/>
    <w:rsid w:val="001E5C16"/>
    <w:rsid w:val="001F1872"/>
    <w:rsid w:val="001F4052"/>
    <w:rsid w:val="001F724D"/>
    <w:rsid w:val="001F7C9E"/>
    <w:rsid w:val="002051CC"/>
    <w:rsid w:val="002076EF"/>
    <w:rsid w:val="002104DE"/>
    <w:rsid w:val="00211FCF"/>
    <w:rsid w:val="00215DA1"/>
    <w:rsid w:val="00223B73"/>
    <w:rsid w:val="00225CE2"/>
    <w:rsid w:val="002408E3"/>
    <w:rsid w:val="00245DC7"/>
    <w:rsid w:val="0025427D"/>
    <w:rsid w:val="002626C5"/>
    <w:rsid w:val="00264B5D"/>
    <w:rsid w:val="00267F4B"/>
    <w:rsid w:val="00274234"/>
    <w:rsid w:val="002745C3"/>
    <w:rsid w:val="00286B40"/>
    <w:rsid w:val="00290833"/>
    <w:rsid w:val="002920C0"/>
    <w:rsid w:val="002C4C46"/>
    <w:rsid w:val="002C7AF3"/>
    <w:rsid w:val="002C7F2D"/>
    <w:rsid w:val="002D2E79"/>
    <w:rsid w:val="002D3FE5"/>
    <w:rsid w:val="002E4988"/>
    <w:rsid w:val="002E5CBD"/>
    <w:rsid w:val="00304653"/>
    <w:rsid w:val="00306E39"/>
    <w:rsid w:val="00307515"/>
    <w:rsid w:val="00307843"/>
    <w:rsid w:val="00323866"/>
    <w:rsid w:val="00336AB9"/>
    <w:rsid w:val="00353DFD"/>
    <w:rsid w:val="00354D9C"/>
    <w:rsid w:val="00361144"/>
    <w:rsid w:val="003639AD"/>
    <w:rsid w:val="00365630"/>
    <w:rsid w:val="00374EC6"/>
    <w:rsid w:val="00376DA5"/>
    <w:rsid w:val="0038291B"/>
    <w:rsid w:val="00383E9F"/>
    <w:rsid w:val="00384571"/>
    <w:rsid w:val="00384C1C"/>
    <w:rsid w:val="003859D4"/>
    <w:rsid w:val="003A2699"/>
    <w:rsid w:val="003A5916"/>
    <w:rsid w:val="003B11EE"/>
    <w:rsid w:val="003C4E93"/>
    <w:rsid w:val="003D29EA"/>
    <w:rsid w:val="003D3AFD"/>
    <w:rsid w:val="003D7046"/>
    <w:rsid w:val="003E0113"/>
    <w:rsid w:val="003F4D6F"/>
    <w:rsid w:val="00414318"/>
    <w:rsid w:val="004149C1"/>
    <w:rsid w:val="004160BE"/>
    <w:rsid w:val="00430A68"/>
    <w:rsid w:val="00434ED5"/>
    <w:rsid w:val="004354AA"/>
    <w:rsid w:val="00436B9B"/>
    <w:rsid w:val="00437FC9"/>
    <w:rsid w:val="00441095"/>
    <w:rsid w:val="004427FA"/>
    <w:rsid w:val="00442C4D"/>
    <w:rsid w:val="004435E3"/>
    <w:rsid w:val="0045001E"/>
    <w:rsid w:val="0046074C"/>
    <w:rsid w:val="00467282"/>
    <w:rsid w:val="004806B7"/>
    <w:rsid w:val="00480A77"/>
    <w:rsid w:val="004952A6"/>
    <w:rsid w:val="00496463"/>
    <w:rsid w:val="00497048"/>
    <w:rsid w:val="004A18F5"/>
    <w:rsid w:val="004B25E0"/>
    <w:rsid w:val="004E1061"/>
    <w:rsid w:val="004E4422"/>
    <w:rsid w:val="004E6A0B"/>
    <w:rsid w:val="004F06C2"/>
    <w:rsid w:val="004F2EF4"/>
    <w:rsid w:val="004F59DC"/>
    <w:rsid w:val="004F787D"/>
    <w:rsid w:val="00512469"/>
    <w:rsid w:val="0051701C"/>
    <w:rsid w:val="0052303E"/>
    <w:rsid w:val="005302F2"/>
    <w:rsid w:val="00530F8A"/>
    <w:rsid w:val="0053174A"/>
    <w:rsid w:val="005324A3"/>
    <w:rsid w:val="005373F3"/>
    <w:rsid w:val="00543BE0"/>
    <w:rsid w:val="00547408"/>
    <w:rsid w:val="005607E3"/>
    <w:rsid w:val="005702A9"/>
    <w:rsid w:val="00570CFB"/>
    <w:rsid w:val="005724D4"/>
    <w:rsid w:val="00576BFD"/>
    <w:rsid w:val="00581B27"/>
    <w:rsid w:val="00582A38"/>
    <w:rsid w:val="00590A18"/>
    <w:rsid w:val="00594C41"/>
    <w:rsid w:val="00597F7A"/>
    <w:rsid w:val="005A2DDF"/>
    <w:rsid w:val="005A4CFE"/>
    <w:rsid w:val="005B00B0"/>
    <w:rsid w:val="005B442B"/>
    <w:rsid w:val="005B6CC0"/>
    <w:rsid w:val="005B7DBA"/>
    <w:rsid w:val="005C551B"/>
    <w:rsid w:val="005C72EE"/>
    <w:rsid w:val="005C7D8E"/>
    <w:rsid w:val="005D30C0"/>
    <w:rsid w:val="005F7E9F"/>
    <w:rsid w:val="006006EE"/>
    <w:rsid w:val="00606077"/>
    <w:rsid w:val="00611584"/>
    <w:rsid w:val="006127D0"/>
    <w:rsid w:val="006207DC"/>
    <w:rsid w:val="00625574"/>
    <w:rsid w:val="00626C2A"/>
    <w:rsid w:val="0063361B"/>
    <w:rsid w:val="0063391B"/>
    <w:rsid w:val="00636D6B"/>
    <w:rsid w:val="006414F3"/>
    <w:rsid w:val="006422E3"/>
    <w:rsid w:val="00642C48"/>
    <w:rsid w:val="00643DCA"/>
    <w:rsid w:val="00652243"/>
    <w:rsid w:val="00662037"/>
    <w:rsid w:val="00664DE4"/>
    <w:rsid w:val="00671C44"/>
    <w:rsid w:val="00672EC8"/>
    <w:rsid w:val="00675CB5"/>
    <w:rsid w:val="00677168"/>
    <w:rsid w:val="00681079"/>
    <w:rsid w:val="00682278"/>
    <w:rsid w:val="00683FB5"/>
    <w:rsid w:val="00685790"/>
    <w:rsid w:val="00694B44"/>
    <w:rsid w:val="006A4A76"/>
    <w:rsid w:val="006A4D86"/>
    <w:rsid w:val="006A5547"/>
    <w:rsid w:val="006A59E1"/>
    <w:rsid w:val="006B61DC"/>
    <w:rsid w:val="006B7719"/>
    <w:rsid w:val="006C2DEA"/>
    <w:rsid w:val="006C3B7B"/>
    <w:rsid w:val="006D1120"/>
    <w:rsid w:val="006D301A"/>
    <w:rsid w:val="006D6A64"/>
    <w:rsid w:val="006D7BB5"/>
    <w:rsid w:val="006E74DC"/>
    <w:rsid w:val="006F200E"/>
    <w:rsid w:val="006F36F4"/>
    <w:rsid w:val="006F652D"/>
    <w:rsid w:val="00700118"/>
    <w:rsid w:val="00732079"/>
    <w:rsid w:val="00733BD3"/>
    <w:rsid w:val="00734DEC"/>
    <w:rsid w:val="00745E8F"/>
    <w:rsid w:val="00750C4B"/>
    <w:rsid w:val="00754461"/>
    <w:rsid w:val="007560FB"/>
    <w:rsid w:val="007566D8"/>
    <w:rsid w:val="00756BF6"/>
    <w:rsid w:val="00762D34"/>
    <w:rsid w:val="00764970"/>
    <w:rsid w:val="00767286"/>
    <w:rsid w:val="007711CE"/>
    <w:rsid w:val="0077517C"/>
    <w:rsid w:val="007837EA"/>
    <w:rsid w:val="00784D0D"/>
    <w:rsid w:val="0078724E"/>
    <w:rsid w:val="00790919"/>
    <w:rsid w:val="0079092B"/>
    <w:rsid w:val="007926AF"/>
    <w:rsid w:val="007A3110"/>
    <w:rsid w:val="007A6FD6"/>
    <w:rsid w:val="007B1288"/>
    <w:rsid w:val="007B4E74"/>
    <w:rsid w:val="007B7A39"/>
    <w:rsid w:val="007C3759"/>
    <w:rsid w:val="007D6879"/>
    <w:rsid w:val="007E2D3A"/>
    <w:rsid w:val="007F31F7"/>
    <w:rsid w:val="007F370F"/>
    <w:rsid w:val="007F47D2"/>
    <w:rsid w:val="007F76EE"/>
    <w:rsid w:val="008029E0"/>
    <w:rsid w:val="0080780C"/>
    <w:rsid w:val="00815AE4"/>
    <w:rsid w:val="00817DDF"/>
    <w:rsid w:val="00820080"/>
    <w:rsid w:val="0082188D"/>
    <w:rsid w:val="00830116"/>
    <w:rsid w:val="00830B66"/>
    <w:rsid w:val="0083413E"/>
    <w:rsid w:val="00834A19"/>
    <w:rsid w:val="008376E1"/>
    <w:rsid w:val="00847B47"/>
    <w:rsid w:val="00856C6E"/>
    <w:rsid w:val="00884DD7"/>
    <w:rsid w:val="00887171"/>
    <w:rsid w:val="00894B7B"/>
    <w:rsid w:val="008B306C"/>
    <w:rsid w:val="008B3339"/>
    <w:rsid w:val="008D6E0D"/>
    <w:rsid w:val="008F01A3"/>
    <w:rsid w:val="008F3874"/>
    <w:rsid w:val="0090147C"/>
    <w:rsid w:val="0090245A"/>
    <w:rsid w:val="009128A5"/>
    <w:rsid w:val="009136EB"/>
    <w:rsid w:val="00913CF6"/>
    <w:rsid w:val="009142C6"/>
    <w:rsid w:val="00925974"/>
    <w:rsid w:val="0093131F"/>
    <w:rsid w:val="00954F11"/>
    <w:rsid w:val="00962D98"/>
    <w:rsid w:val="00965367"/>
    <w:rsid w:val="00966741"/>
    <w:rsid w:val="009720FD"/>
    <w:rsid w:val="009853F2"/>
    <w:rsid w:val="0099075F"/>
    <w:rsid w:val="00990BBC"/>
    <w:rsid w:val="009A08FD"/>
    <w:rsid w:val="009A413B"/>
    <w:rsid w:val="009B2001"/>
    <w:rsid w:val="009B75A4"/>
    <w:rsid w:val="009C53D4"/>
    <w:rsid w:val="009C670D"/>
    <w:rsid w:val="009D535C"/>
    <w:rsid w:val="009D5784"/>
    <w:rsid w:val="009D6BCE"/>
    <w:rsid w:val="009F01BE"/>
    <w:rsid w:val="009F3D37"/>
    <w:rsid w:val="00A0250F"/>
    <w:rsid w:val="00A04582"/>
    <w:rsid w:val="00A10E92"/>
    <w:rsid w:val="00A144C4"/>
    <w:rsid w:val="00A14B25"/>
    <w:rsid w:val="00A2302D"/>
    <w:rsid w:val="00A25881"/>
    <w:rsid w:val="00A320B0"/>
    <w:rsid w:val="00A35781"/>
    <w:rsid w:val="00A51E09"/>
    <w:rsid w:val="00A75725"/>
    <w:rsid w:val="00A75D84"/>
    <w:rsid w:val="00A7677C"/>
    <w:rsid w:val="00A838D6"/>
    <w:rsid w:val="00A93BC8"/>
    <w:rsid w:val="00AA3B9E"/>
    <w:rsid w:val="00AB44FD"/>
    <w:rsid w:val="00AD05D8"/>
    <w:rsid w:val="00AF2A16"/>
    <w:rsid w:val="00AF6052"/>
    <w:rsid w:val="00B00141"/>
    <w:rsid w:val="00B05C43"/>
    <w:rsid w:val="00B10ECB"/>
    <w:rsid w:val="00B22407"/>
    <w:rsid w:val="00B23BE1"/>
    <w:rsid w:val="00B33483"/>
    <w:rsid w:val="00B35C1B"/>
    <w:rsid w:val="00B41116"/>
    <w:rsid w:val="00B453E4"/>
    <w:rsid w:val="00B46BA1"/>
    <w:rsid w:val="00B50136"/>
    <w:rsid w:val="00B501DD"/>
    <w:rsid w:val="00B556A5"/>
    <w:rsid w:val="00B55C67"/>
    <w:rsid w:val="00B55F4C"/>
    <w:rsid w:val="00B63826"/>
    <w:rsid w:val="00B66913"/>
    <w:rsid w:val="00B67568"/>
    <w:rsid w:val="00B70C93"/>
    <w:rsid w:val="00B721E5"/>
    <w:rsid w:val="00B7722C"/>
    <w:rsid w:val="00B775DE"/>
    <w:rsid w:val="00B8141C"/>
    <w:rsid w:val="00B814AF"/>
    <w:rsid w:val="00B921EE"/>
    <w:rsid w:val="00B93754"/>
    <w:rsid w:val="00B962D9"/>
    <w:rsid w:val="00BB2EDA"/>
    <w:rsid w:val="00BD1DD1"/>
    <w:rsid w:val="00BD6C5E"/>
    <w:rsid w:val="00BE046A"/>
    <w:rsid w:val="00BF60FD"/>
    <w:rsid w:val="00C06C9C"/>
    <w:rsid w:val="00C06D67"/>
    <w:rsid w:val="00C1071F"/>
    <w:rsid w:val="00C124F6"/>
    <w:rsid w:val="00C12940"/>
    <w:rsid w:val="00C22D78"/>
    <w:rsid w:val="00C2607A"/>
    <w:rsid w:val="00C26DEA"/>
    <w:rsid w:val="00C353F4"/>
    <w:rsid w:val="00C41102"/>
    <w:rsid w:val="00C503BA"/>
    <w:rsid w:val="00C67919"/>
    <w:rsid w:val="00C71533"/>
    <w:rsid w:val="00C76BB5"/>
    <w:rsid w:val="00C82069"/>
    <w:rsid w:val="00C92A96"/>
    <w:rsid w:val="00C94AB2"/>
    <w:rsid w:val="00C95FD2"/>
    <w:rsid w:val="00C9777C"/>
    <w:rsid w:val="00CA059C"/>
    <w:rsid w:val="00CB08DF"/>
    <w:rsid w:val="00CB176B"/>
    <w:rsid w:val="00CC1DEC"/>
    <w:rsid w:val="00CC4607"/>
    <w:rsid w:val="00CC68DB"/>
    <w:rsid w:val="00CE1B4D"/>
    <w:rsid w:val="00CE2BA3"/>
    <w:rsid w:val="00D14E24"/>
    <w:rsid w:val="00D17769"/>
    <w:rsid w:val="00D210CD"/>
    <w:rsid w:val="00D4648E"/>
    <w:rsid w:val="00D50E6B"/>
    <w:rsid w:val="00D527C4"/>
    <w:rsid w:val="00D53287"/>
    <w:rsid w:val="00D5377E"/>
    <w:rsid w:val="00D6168F"/>
    <w:rsid w:val="00D7517D"/>
    <w:rsid w:val="00D80473"/>
    <w:rsid w:val="00D826F2"/>
    <w:rsid w:val="00D8678B"/>
    <w:rsid w:val="00D8706F"/>
    <w:rsid w:val="00D97D24"/>
    <w:rsid w:val="00DA07B6"/>
    <w:rsid w:val="00DA72B5"/>
    <w:rsid w:val="00DB1FBE"/>
    <w:rsid w:val="00DB495B"/>
    <w:rsid w:val="00DB69E6"/>
    <w:rsid w:val="00DB7F77"/>
    <w:rsid w:val="00DC298C"/>
    <w:rsid w:val="00DC489E"/>
    <w:rsid w:val="00DC6B1F"/>
    <w:rsid w:val="00DD2B35"/>
    <w:rsid w:val="00DD30F0"/>
    <w:rsid w:val="00DD460C"/>
    <w:rsid w:val="00DD48F8"/>
    <w:rsid w:val="00DD7524"/>
    <w:rsid w:val="00DE30DB"/>
    <w:rsid w:val="00DF19D2"/>
    <w:rsid w:val="00E0275A"/>
    <w:rsid w:val="00E0287B"/>
    <w:rsid w:val="00E06800"/>
    <w:rsid w:val="00E076C8"/>
    <w:rsid w:val="00E07E7D"/>
    <w:rsid w:val="00E11E12"/>
    <w:rsid w:val="00E177E7"/>
    <w:rsid w:val="00E210ED"/>
    <w:rsid w:val="00E231B6"/>
    <w:rsid w:val="00E2569D"/>
    <w:rsid w:val="00E267E2"/>
    <w:rsid w:val="00E27CBC"/>
    <w:rsid w:val="00E31427"/>
    <w:rsid w:val="00E34B85"/>
    <w:rsid w:val="00E45B68"/>
    <w:rsid w:val="00E50593"/>
    <w:rsid w:val="00E53B89"/>
    <w:rsid w:val="00E53CFA"/>
    <w:rsid w:val="00E62994"/>
    <w:rsid w:val="00E66872"/>
    <w:rsid w:val="00E7090B"/>
    <w:rsid w:val="00E710AD"/>
    <w:rsid w:val="00E74C22"/>
    <w:rsid w:val="00E80ACF"/>
    <w:rsid w:val="00E83D20"/>
    <w:rsid w:val="00E91D07"/>
    <w:rsid w:val="00E92C28"/>
    <w:rsid w:val="00E93840"/>
    <w:rsid w:val="00E96804"/>
    <w:rsid w:val="00E97CD5"/>
    <w:rsid w:val="00EA069F"/>
    <w:rsid w:val="00EA3933"/>
    <w:rsid w:val="00EA7E17"/>
    <w:rsid w:val="00EB2A07"/>
    <w:rsid w:val="00EB5367"/>
    <w:rsid w:val="00ED2850"/>
    <w:rsid w:val="00ED366F"/>
    <w:rsid w:val="00EF3649"/>
    <w:rsid w:val="00EF6AB9"/>
    <w:rsid w:val="00F05901"/>
    <w:rsid w:val="00F11A92"/>
    <w:rsid w:val="00F157C6"/>
    <w:rsid w:val="00F20005"/>
    <w:rsid w:val="00F2099A"/>
    <w:rsid w:val="00F23762"/>
    <w:rsid w:val="00F3052D"/>
    <w:rsid w:val="00F30638"/>
    <w:rsid w:val="00F320BA"/>
    <w:rsid w:val="00F470D4"/>
    <w:rsid w:val="00F47AB4"/>
    <w:rsid w:val="00F61FB5"/>
    <w:rsid w:val="00F634B6"/>
    <w:rsid w:val="00F74315"/>
    <w:rsid w:val="00F906BA"/>
    <w:rsid w:val="00F977C5"/>
    <w:rsid w:val="00F97E74"/>
    <w:rsid w:val="00FA0A03"/>
    <w:rsid w:val="00FA3DA4"/>
    <w:rsid w:val="00FA758B"/>
    <w:rsid w:val="00FB369E"/>
    <w:rsid w:val="00FC07BE"/>
    <w:rsid w:val="00FC1503"/>
    <w:rsid w:val="00FD7AC5"/>
    <w:rsid w:val="00FE00DD"/>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paragraph" w:styleId="DocumentMap">
    <w:name w:val="Document Map"/>
    <w:basedOn w:val="Normal"/>
    <w:link w:val="DocumentMapChar"/>
    <w:uiPriority w:val="99"/>
    <w:semiHidden/>
    <w:unhideWhenUsed/>
    <w:rsid w:val="006D6A64"/>
    <w:pPr>
      <w:spacing w:after="0"/>
    </w:pPr>
    <w:rPr>
      <w:rFonts w:ascii="Helvetica" w:hAnsi="Helvetica"/>
    </w:rPr>
  </w:style>
  <w:style w:type="character" w:customStyle="1" w:styleId="DocumentMapChar">
    <w:name w:val="Document Map Char"/>
    <w:basedOn w:val="DefaultParagraphFont"/>
    <w:link w:val="DocumentMap"/>
    <w:uiPriority w:val="99"/>
    <w:semiHidden/>
    <w:rsid w:val="006D6A64"/>
    <w:rPr>
      <w:rFonts w:ascii="Helvetica" w:hAnsi="Helveti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paragraph" w:styleId="DocumentMap">
    <w:name w:val="Document Map"/>
    <w:basedOn w:val="Normal"/>
    <w:link w:val="DocumentMapChar"/>
    <w:uiPriority w:val="99"/>
    <w:semiHidden/>
    <w:unhideWhenUsed/>
    <w:rsid w:val="006D6A64"/>
    <w:pPr>
      <w:spacing w:after="0"/>
    </w:pPr>
    <w:rPr>
      <w:rFonts w:ascii="Helvetica" w:hAnsi="Helvetica"/>
    </w:rPr>
  </w:style>
  <w:style w:type="character" w:customStyle="1" w:styleId="DocumentMapChar">
    <w:name w:val="Document Map Char"/>
    <w:basedOn w:val="DefaultParagraphFont"/>
    <w:link w:val="DocumentMap"/>
    <w:uiPriority w:val="99"/>
    <w:semiHidden/>
    <w:rsid w:val="006D6A64"/>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789413">
      <w:bodyDiv w:val="1"/>
      <w:marLeft w:val="0"/>
      <w:marRight w:val="0"/>
      <w:marTop w:val="0"/>
      <w:marBottom w:val="0"/>
      <w:divBdr>
        <w:top w:val="none" w:sz="0" w:space="0" w:color="auto"/>
        <w:left w:val="none" w:sz="0" w:space="0" w:color="auto"/>
        <w:bottom w:val="none" w:sz="0" w:space="0" w:color="auto"/>
        <w:right w:val="none" w:sz="0" w:space="0" w:color="auto"/>
      </w:divBdr>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676351906">
      <w:bodyDiv w:val="1"/>
      <w:marLeft w:val="0"/>
      <w:marRight w:val="0"/>
      <w:marTop w:val="0"/>
      <w:marBottom w:val="0"/>
      <w:divBdr>
        <w:top w:val="none" w:sz="0" w:space="0" w:color="auto"/>
        <w:left w:val="none" w:sz="0" w:space="0" w:color="auto"/>
        <w:bottom w:val="none" w:sz="0" w:space="0" w:color="auto"/>
        <w:right w:val="none" w:sz="0" w:space="0" w:color="auto"/>
      </w:divBdr>
    </w:div>
    <w:div w:id="1068530402">
      <w:bodyDiv w:val="1"/>
      <w:marLeft w:val="0"/>
      <w:marRight w:val="0"/>
      <w:marTop w:val="0"/>
      <w:marBottom w:val="0"/>
      <w:divBdr>
        <w:top w:val="none" w:sz="0" w:space="0" w:color="auto"/>
        <w:left w:val="none" w:sz="0" w:space="0" w:color="auto"/>
        <w:bottom w:val="none" w:sz="0" w:space="0" w:color="auto"/>
        <w:right w:val="none" w:sz="0" w:space="0" w:color="auto"/>
      </w:divBdr>
    </w:div>
    <w:div w:id="1923560210">
      <w:bodyDiv w:val="1"/>
      <w:marLeft w:val="0"/>
      <w:marRight w:val="0"/>
      <w:marTop w:val="0"/>
      <w:marBottom w:val="0"/>
      <w:divBdr>
        <w:top w:val="none" w:sz="0" w:space="0" w:color="auto"/>
        <w:left w:val="none" w:sz="0" w:space="0" w:color="auto"/>
        <w:bottom w:val="none" w:sz="0" w:space="0" w:color="auto"/>
        <w:right w:val="none" w:sz="0" w:space="0" w:color="auto"/>
      </w:divBdr>
    </w:div>
    <w:div w:id="1958175976">
      <w:bodyDiv w:val="1"/>
      <w:marLeft w:val="0"/>
      <w:marRight w:val="0"/>
      <w:marTop w:val="0"/>
      <w:marBottom w:val="0"/>
      <w:divBdr>
        <w:top w:val="none" w:sz="0" w:space="0" w:color="auto"/>
        <w:left w:val="none" w:sz="0" w:space="0" w:color="auto"/>
        <w:bottom w:val="none" w:sz="0" w:space="0" w:color="auto"/>
        <w:right w:val="none" w:sz="0" w:space="0" w:color="auto"/>
      </w:divBdr>
    </w:div>
    <w:div w:id="2101825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hyperlink" Target="http://web.mit.edu/emeyers/www/face_databases.html"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EF477-E8A0-45E0-AF99-1B9DB6689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1389</Words>
  <Characters>7919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dcterms:created xsi:type="dcterms:W3CDTF">2015-09-02T16:40:00Z</dcterms:created>
  <dcterms:modified xsi:type="dcterms:W3CDTF">2015-09-02T16:40:00Z</dcterms:modified>
</cp:coreProperties>
</file>